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8.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8"/>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471824" w14:paraId="7ADFAC0A" w14:textId="77777777">
        <w:trPr>
          <w:trHeight w:hRule="exact" w:val="2948"/>
        </w:trPr>
        <w:tc>
          <w:tcPr>
            <w:tcW w:w="11185" w:type="dxa"/>
          </w:tcPr>
          <w:p w14:paraId="14FE4D14" w14:textId="77777777" w:rsidR="00471824" w:rsidRDefault="005A7D56">
            <w:pPr>
              <w:pStyle w:val="Documenttype"/>
              <w:suppressAutoHyphens/>
              <w:ind w:left="0"/>
            </w:pPr>
            <w:r>
              <w:t>IALA Guideline</w:t>
            </w:r>
          </w:p>
        </w:tc>
      </w:tr>
    </w:tbl>
    <w:p w14:paraId="71D7E92D" w14:textId="77777777" w:rsidR="00471824" w:rsidRDefault="00471824">
      <w:pPr>
        <w:suppressAutoHyphens/>
      </w:pPr>
    </w:p>
    <w:p w14:paraId="031952C5" w14:textId="77777777" w:rsidR="00471824" w:rsidRDefault="00471824">
      <w:pPr>
        <w:suppressAutoHyphens/>
      </w:pPr>
    </w:p>
    <w:p w14:paraId="7D8906EF" w14:textId="77777777" w:rsidR="00471824" w:rsidRDefault="005A7D56">
      <w:pPr>
        <w:pStyle w:val="Documentnumber"/>
        <w:suppressAutoHyphens/>
      </w:pPr>
      <w:r>
        <w:rPr>
          <w:highlight w:val="yellow"/>
        </w:rPr>
        <w:t>Gnnnn</w:t>
      </w:r>
      <w:r>
        <w:t xml:space="preserve"> </w:t>
      </w:r>
    </w:p>
    <w:p w14:paraId="0CDC07F3" w14:textId="77777777" w:rsidR="00471824" w:rsidRDefault="005A7D56">
      <w:pPr>
        <w:rPr>
          <w:caps/>
          <w:color w:val="00558C"/>
          <w:sz w:val="50"/>
        </w:rPr>
      </w:pPr>
      <w:r>
        <w:rPr>
          <w:caps/>
          <w:color w:val="00558C"/>
          <w:sz w:val="50"/>
          <w:lang w:eastAsia="ko-KR"/>
        </w:rPr>
        <w:t>use of drones for aton management</w:t>
      </w:r>
    </w:p>
    <w:p w14:paraId="7029A8E6" w14:textId="77777777" w:rsidR="00471824" w:rsidRDefault="00471824">
      <w:pPr>
        <w:pStyle w:val="ad"/>
      </w:pPr>
    </w:p>
    <w:p w14:paraId="09418588" w14:textId="77777777" w:rsidR="00471824" w:rsidRDefault="00471824">
      <w:pPr>
        <w:suppressAutoHyphens/>
      </w:pPr>
    </w:p>
    <w:p w14:paraId="31AC5D31" w14:textId="77777777" w:rsidR="00471824" w:rsidRDefault="00471824">
      <w:pPr>
        <w:suppressAutoHyphens/>
      </w:pPr>
    </w:p>
    <w:p w14:paraId="3C7FEFC7" w14:textId="77777777" w:rsidR="00471824" w:rsidRDefault="00471824">
      <w:pPr>
        <w:suppressAutoHyphens/>
      </w:pPr>
    </w:p>
    <w:p w14:paraId="131E6A01" w14:textId="77777777" w:rsidR="00471824" w:rsidRDefault="00471824">
      <w:pPr>
        <w:suppressAutoHyphens/>
      </w:pPr>
    </w:p>
    <w:p w14:paraId="10D5717F" w14:textId="77777777" w:rsidR="00471824" w:rsidRDefault="00471824">
      <w:pPr>
        <w:pStyle w:val="ad"/>
      </w:pPr>
    </w:p>
    <w:p w14:paraId="676FD366" w14:textId="77777777" w:rsidR="00471824" w:rsidRDefault="00471824">
      <w:pPr>
        <w:suppressAutoHyphens/>
        <w:rPr>
          <w:b/>
        </w:rPr>
      </w:pPr>
    </w:p>
    <w:p w14:paraId="480DEE15" w14:textId="77777777" w:rsidR="00471824" w:rsidRDefault="00471824">
      <w:pPr>
        <w:suppressAutoHyphens/>
      </w:pPr>
    </w:p>
    <w:p w14:paraId="59738966" w14:textId="77777777" w:rsidR="00471824" w:rsidRDefault="00471824">
      <w:pPr>
        <w:suppressAutoHyphens/>
      </w:pPr>
    </w:p>
    <w:p w14:paraId="406AEBDD" w14:textId="77777777" w:rsidR="00471824" w:rsidRDefault="00471824">
      <w:pPr>
        <w:suppressAutoHyphens/>
      </w:pPr>
    </w:p>
    <w:p w14:paraId="60E76702" w14:textId="77777777" w:rsidR="00471824" w:rsidRDefault="00471824">
      <w:pPr>
        <w:suppressAutoHyphens/>
      </w:pPr>
    </w:p>
    <w:p w14:paraId="28679CE2" w14:textId="77777777" w:rsidR="00471824" w:rsidRDefault="00471824">
      <w:pPr>
        <w:suppressAutoHyphens/>
      </w:pPr>
    </w:p>
    <w:p w14:paraId="29FA45D2" w14:textId="77777777" w:rsidR="00471824" w:rsidRDefault="00471824">
      <w:pPr>
        <w:suppressAutoHyphens/>
      </w:pPr>
    </w:p>
    <w:p w14:paraId="01555A37" w14:textId="77777777" w:rsidR="00471824" w:rsidRDefault="00471824">
      <w:pPr>
        <w:suppressAutoHyphens/>
      </w:pPr>
    </w:p>
    <w:p w14:paraId="4272AA0D" w14:textId="77777777" w:rsidR="00471824" w:rsidRDefault="00471824">
      <w:pPr>
        <w:suppressAutoHyphens/>
      </w:pPr>
    </w:p>
    <w:p w14:paraId="43F285CC" w14:textId="77777777" w:rsidR="00471824" w:rsidRDefault="00471824">
      <w:pPr>
        <w:suppressAutoHyphens/>
      </w:pPr>
    </w:p>
    <w:p w14:paraId="4A03B694" w14:textId="77777777" w:rsidR="00471824" w:rsidRDefault="00471824">
      <w:pPr>
        <w:suppressAutoHyphens/>
      </w:pPr>
    </w:p>
    <w:p w14:paraId="0B8032F2" w14:textId="77777777" w:rsidR="00471824" w:rsidRDefault="00471824">
      <w:pPr>
        <w:suppressAutoHyphens/>
      </w:pPr>
    </w:p>
    <w:p w14:paraId="502F25F6" w14:textId="77777777" w:rsidR="00471824" w:rsidRDefault="005A7D56">
      <w:pPr>
        <w:pStyle w:val="Editionnumber"/>
        <w:suppressAutoHyphens/>
      </w:pPr>
      <w:r>
        <w:rPr>
          <w:highlight w:val="yellow"/>
        </w:rPr>
        <w:t>Edition x.x</w:t>
      </w:r>
    </w:p>
    <w:p w14:paraId="3BD0231D" w14:textId="77777777" w:rsidR="00471824" w:rsidRDefault="005A7D56">
      <w:pPr>
        <w:pStyle w:val="Documentdate"/>
        <w:suppressAutoHyphens/>
      </w:pPr>
      <w:r>
        <w:rPr>
          <w:highlight w:val="yellow"/>
        </w:rPr>
        <w:t>Date (of approval by Council)</w:t>
      </w:r>
    </w:p>
    <w:p w14:paraId="3ADFD3B8" w14:textId="77777777" w:rsidR="00471824" w:rsidRDefault="00471824">
      <w:pPr>
        <w:suppressAutoHyphens/>
      </w:pPr>
    </w:p>
    <w:p w14:paraId="37CA1EEC" w14:textId="77777777" w:rsidR="00471824" w:rsidRDefault="005A7D56">
      <w:pPr>
        <w:pStyle w:val="MRN"/>
        <w:suppressAutoHyphens/>
        <w:rPr>
          <w:lang w:val="sv-SE"/>
        </w:rPr>
        <w:sectPr w:rsidR="00471824">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4" w:left="1276" w:header="567" w:footer="760" w:gutter="0"/>
          <w:cols w:space="708"/>
          <w:docGrid w:linePitch="360"/>
        </w:sectPr>
      </w:pPr>
      <w:r>
        <w:rPr>
          <w:lang w:val="sv-SE"/>
        </w:rPr>
        <w:t>urn:mrn:iala:pub:gnnnn</w:t>
      </w:r>
    </w:p>
    <w:p w14:paraId="60111ED8" w14:textId="77777777" w:rsidR="00471824" w:rsidRDefault="005A7D56">
      <w:pPr>
        <w:pStyle w:val="ad"/>
        <w:suppressAutoHyphens/>
      </w:pPr>
      <w:r>
        <w:lastRenderedPageBreak/>
        <w:t>Revisions to this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471824" w14:paraId="25C1E5FC" w14:textId="77777777">
        <w:tc>
          <w:tcPr>
            <w:tcW w:w="1908" w:type="dxa"/>
          </w:tcPr>
          <w:p w14:paraId="0BD93FE1" w14:textId="77777777" w:rsidR="00471824" w:rsidRDefault="005A7D56">
            <w:pPr>
              <w:pStyle w:val="Documentrevisiontabletitle"/>
              <w:suppressAutoHyphens/>
            </w:pPr>
            <w:r>
              <w:t>Date</w:t>
            </w:r>
          </w:p>
        </w:tc>
        <w:tc>
          <w:tcPr>
            <w:tcW w:w="6025" w:type="dxa"/>
          </w:tcPr>
          <w:p w14:paraId="2874546F" w14:textId="77777777" w:rsidR="00471824" w:rsidRDefault="005A7D56">
            <w:pPr>
              <w:pStyle w:val="Documentrevisiontabletitle"/>
              <w:suppressAutoHyphens/>
            </w:pPr>
            <w:r>
              <w:t>Details</w:t>
            </w:r>
          </w:p>
        </w:tc>
        <w:tc>
          <w:tcPr>
            <w:tcW w:w="2552" w:type="dxa"/>
          </w:tcPr>
          <w:p w14:paraId="11D7FAEC" w14:textId="77777777" w:rsidR="00471824" w:rsidRDefault="005A7D56">
            <w:pPr>
              <w:pStyle w:val="Documentrevisiontabletitle"/>
              <w:suppressAutoHyphens/>
            </w:pPr>
            <w:r>
              <w:t>Approval</w:t>
            </w:r>
          </w:p>
        </w:tc>
      </w:tr>
      <w:tr w:rsidR="00471824" w14:paraId="7D08A86F" w14:textId="77777777">
        <w:trPr>
          <w:trHeight w:val="851"/>
        </w:trPr>
        <w:tc>
          <w:tcPr>
            <w:tcW w:w="1908" w:type="dxa"/>
            <w:vAlign w:val="center"/>
          </w:tcPr>
          <w:p w14:paraId="1AA0BB82" w14:textId="77777777" w:rsidR="00471824" w:rsidRDefault="00471824">
            <w:pPr>
              <w:pStyle w:val="Tabletext"/>
              <w:suppressAutoHyphens/>
            </w:pPr>
          </w:p>
        </w:tc>
        <w:tc>
          <w:tcPr>
            <w:tcW w:w="6025" w:type="dxa"/>
            <w:vAlign w:val="center"/>
          </w:tcPr>
          <w:p w14:paraId="23461E3B" w14:textId="77777777" w:rsidR="00471824" w:rsidRDefault="00471824">
            <w:pPr>
              <w:pStyle w:val="Tabletext"/>
              <w:suppressAutoHyphens/>
            </w:pPr>
          </w:p>
        </w:tc>
        <w:tc>
          <w:tcPr>
            <w:tcW w:w="2552" w:type="dxa"/>
            <w:vAlign w:val="center"/>
          </w:tcPr>
          <w:p w14:paraId="54027328" w14:textId="77777777" w:rsidR="00471824" w:rsidRDefault="00471824">
            <w:pPr>
              <w:pStyle w:val="Tabletext"/>
              <w:suppressAutoHyphens/>
            </w:pPr>
          </w:p>
        </w:tc>
      </w:tr>
      <w:tr w:rsidR="00471824" w14:paraId="4029D9CC" w14:textId="77777777">
        <w:trPr>
          <w:trHeight w:val="851"/>
        </w:trPr>
        <w:tc>
          <w:tcPr>
            <w:tcW w:w="1908" w:type="dxa"/>
            <w:vAlign w:val="center"/>
          </w:tcPr>
          <w:p w14:paraId="5032A189" w14:textId="77777777" w:rsidR="00471824" w:rsidRDefault="00471824">
            <w:pPr>
              <w:pStyle w:val="Tabletext"/>
              <w:suppressAutoHyphens/>
            </w:pPr>
          </w:p>
        </w:tc>
        <w:tc>
          <w:tcPr>
            <w:tcW w:w="6025" w:type="dxa"/>
            <w:vAlign w:val="center"/>
          </w:tcPr>
          <w:p w14:paraId="416BDE4F" w14:textId="77777777" w:rsidR="00471824" w:rsidRDefault="00471824">
            <w:pPr>
              <w:pStyle w:val="Tabletext"/>
              <w:suppressAutoHyphens/>
            </w:pPr>
          </w:p>
        </w:tc>
        <w:tc>
          <w:tcPr>
            <w:tcW w:w="2552" w:type="dxa"/>
            <w:vAlign w:val="center"/>
          </w:tcPr>
          <w:p w14:paraId="623C58DC" w14:textId="77777777" w:rsidR="00471824" w:rsidRDefault="00471824">
            <w:pPr>
              <w:pStyle w:val="Tabletext"/>
              <w:suppressAutoHyphens/>
            </w:pPr>
          </w:p>
        </w:tc>
      </w:tr>
      <w:tr w:rsidR="00471824" w14:paraId="3EF384DD" w14:textId="77777777">
        <w:trPr>
          <w:trHeight w:val="851"/>
        </w:trPr>
        <w:tc>
          <w:tcPr>
            <w:tcW w:w="1908" w:type="dxa"/>
            <w:vAlign w:val="center"/>
          </w:tcPr>
          <w:p w14:paraId="209533D7" w14:textId="77777777" w:rsidR="00471824" w:rsidRDefault="00471824">
            <w:pPr>
              <w:pStyle w:val="Tabletext"/>
              <w:suppressAutoHyphens/>
            </w:pPr>
          </w:p>
        </w:tc>
        <w:tc>
          <w:tcPr>
            <w:tcW w:w="6025" w:type="dxa"/>
            <w:vAlign w:val="center"/>
          </w:tcPr>
          <w:p w14:paraId="16F27296" w14:textId="77777777" w:rsidR="00471824" w:rsidRDefault="00471824">
            <w:pPr>
              <w:pStyle w:val="Tabletext"/>
              <w:suppressAutoHyphens/>
            </w:pPr>
          </w:p>
        </w:tc>
        <w:tc>
          <w:tcPr>
            <w:tcW w:w="2552" w:type="dxa"/>
            <w:vAlign w:val="center"/>
          </w:tcPr>
          <w:p w14:paraId="6E228FCC" w14:textId="77777777" w:rsidR="00471824" w:rsidRDefault="00471824">
            <w:pPr>
              <w:pStyle w:val="Tabletext"/>
              <w:suppressAutoHyphens/>
            </w:pPr>
          </w:p>
        </w:tc>
      </w:tr>
      <w:tr w:rsidR="00471824" w14:paraId="2D4E9913" w14:textId="77777777">
        <w:trPr>
          <w:trHeight w:val="851"/>
        </w:trPr>
        <w:tc>
          <w:tcPr>
            <w:tcW w:w="1908" w:type="dxa"/>
            <w:vAlign w:val="center"/>
          </w:tcPr>
          <w:p w14:paraId="1F3CE096" w14:textId="77777777" w:rsidR="00471824" w:rsidRDefault="00471824">
            <w:pPr>
              <w:pStyle w:val="Tabletext"/>
              <w:suppressAutoHyphens/>
            </w:pPr>
          </w:p>
        </w:tc>
        <w:tc>
          <w:tcPr>
            <w:tcW w:w="6025" w:type="dxa"/>
            <w:vAlign w:val="center"/>
          </w:tcPr>
          <w:p w14:paraId="7D80AD36" w14:textId="77777777" w:rsidR="00471824" w:rsidRDefault="00471824">
            <w:pPr>
              <w:pStyle w:val="Tabletext"/>
              <w:suppressAutoHyphens/>
            </w:pPr>
          </w:p>
        </w:tc>
        <w:tc>
          <w:tcPr>
            <w:tcW w:w="2552" w:type="dxa"/>
            <w:vAlign w:val="center"/>
          </w:tcPr>
          <w:p w14:paraId="4C81DED6" w14:textId="77777777" w:rsidR="00471824" w:rsidRDefault="00471824">
            <w:pPr>
              <w:pStyle w:val="Tabletext"/>
              <w:suppressAutoHyphens/>
            </w:pPr>
          </w:p>
        </w:tc>
      </w:tr>
      <w:tr w:rsidR="00471824" w14:paraId="46003D3E" w14:textId="77777777">
        <w:trPr>
          <w:trHeight w:val="851"/>
        </w:trPr>
        <w:tc>
          <w:tcPr>
            <w:tcW w:w="1908" w:type="dxa"/>
            <w:vAlign w:val="center"/>
          </w:tcPr>
          <w:p w14:paraId="3B5345DE" w14:textId="77777777" w:rsidR="00471824" w:rsidRDefault="00471824">
            <w:pPr>
              <w:pStyle w:val="Tabletext"/>
              <w:suppressAutoHyphens/>
            </w:pPr>
          </w:p>
        </w:tc>
        <w:tc>
          <w:tcPr>
            <w:tcW w:w="6025" w:type="dxa"/>
            <w:vAlign w:val="center"/>
          </w:tcPr>
          <w:p w14:paraId="04AC38EF" w14:textId="77777777" w:rsidR="00471824" w:rsidRDefault="00471824">
            <w:pPr>
              <w:pStyle w:val="Tabletext"/>
              <w:suppressAutoHyphens/>
            </w:pPr>
          </w:p>
        </w:tc>
        <w:tc>
          <w:tcPr>
            <w:tcW w:w="2552" w:type="dxa"/>
            <w:vAlign w:val="center"/>
          </w:tcPr>
          <w:p w14:paraId="5E10CFC9" w14:textId="77777777" w:rsidR="00471824" w:rsidRDefault="00471824">
            <w:pPr>
              <w:pStyle w:val="Tabletext"/>
              <w:suppressAutoHyphens/>
            </w:pPr>
          </w:p>
        </w:tc>
      </w:tr>
      <w:tr w:rsidR="00471824" w14:paraId="6360CEEA" w14:textId="77777777">
        <w:trPr>
          <w:trHeight w:val="851"/>
        </w:trPr>
        <w:tc>
          <w:tcPr>
            <w:tcW w:w="1908" w:type="dxa"/>
            <w:vAlign w:val="center"/>
          </w:tcPr>
          <w:p w14:paraId="123A4A98" w14:textId="77777777" w:rsidR="00471824" w:rsidRDefault="00471824">
            <w:pPr>
              <w:pStyle w:val="Tabletext"/>
              <w:suppressAutoHyphens/>
            </w:pPr>
          </w:p>
        </w:tc>
        <w:tc>
          <w:tcPr>
            <w:tcW w:w="6025" w:type="dxa"/>
            <w:vAlign w:val="center"/>
          </w:tcPr>
          <w:p w14:paraId="614C5F3E" w14:textId="77777777" w:rsidR="00471824" w:rsidRDefault="00471824">
            <w:pPr>
              <w:pStyle w:val="Tabletext"/>
              <w:suppressAutoHyphens/>
            </w:pPr>
          </w:p>
        </w:tc>
        <w:tc>
          <w:tcPr>
            <w:tcW w:w="2552" w:type="dxa"/>
            <w:vAlign w:val="center"/>
          </w:tcPr>
          <w:p w14:paraId="49EEA5F0" w14:textId="77777777" w:rsidR="00471824" w:rsidRDefault="00471824">
            <w:pPr>
              <w:pStyle w:val="Tabletext"/>
              <w:suppressAutoHyphens/>
            </w:pPr>
          </w:p>
        </w:tc>
      </w:tr>
      <w:tr w:rsidR="00471824" w14:paraId="10D43AE2" w14:textId="77777777">
        <w:trPr>
          <w:trHeight w:val="851"/>
        </w:trPr>
        <w:tc>
          <w:tcPr>
            <w:tcW w:w="1908" w:type="dxa"/>
            <w:vAlign w:val="center"/>
          </w:tcPr>
          <w:p w14:paraId="13EEC1F9" w14:textId="77777777" w:rsidR="00471824" w:rsidRDefault="00471824">
            <w:pPr>
              <w:pStyle w:val="Tabletext"/>
              <w:suppressAutoHyphens/>
            </w:pPr>
          </w:p>
        </w:tc>
        <w:tc>
          <w:tcPr>
            <w:tcW w:w="6025" w:type="dxa"/>
            <w:vAlign w:val="center"/>
          </w:tcPr>
          <w:p w14:paraId="49943490" w14:textId="77777777" w:rsidR="00471824" w:rsidRDefault="00471824">
            <w:pPr>
              <w:pStyle w:val="Tabletext"/>
              <w:suppressAutoHyphens/>
            </w:pPr>
          </w:p>
        </w:tc>
        <w:tc>
          <w:tcPr>
            <w:tcW w:w="2552" w:type="dxa"/>
            <w:vAlign w:val="center"/>
          </w:tcPr>
          <w:p w14:paraId="55B1609D" w14:textId="77777777" w:rsidR="00471824" w:rsidRDefault="00471824">
            <w:pPr>
              <w:pStyle w:val="Tabletext"/>
              <w:suppressAutoHyphens/>
            </w:pPr>
          </w:p>
        </w:tc>
      </w:tr>
    </w:tbl>
    <w:p w14:paraId="38E3AD65" w14:textId="77777777" w:rsidR="00471824" w:rsidRDefault="00471824">
      <w:pPr>
        <w:suppressAutoHyphens/>
      </w:pPr>
    </w:p>
    <w:p w14:paraId="117FC580" w14:textId="77777777" w:rsidR="00471824" w:rsidRDefault="00471824">
      <w:pPr>
        <w:pStyle w:val="ad"/>
        <w:suppressAutoHyphens/>
        <w:sectPr w:rsidR="00471824">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6DC86FC0" w14:textId="18C3EC42" w:rsidR="00471824" w:rsidDel="009A6377" w:rsidRDefault="005A7D56">
      <w:pPr>
        <w:pStyle w:val="ad"/>
        <w:suppressAutoHyphens/>
        <w:rPr>
          <w:del w:id="0" w:author="Naehyuk Yoo" w:date="2024-10-11T14:12:00Z" w16du:dateUtc="2024-10-11T05:12:00Z"/>
          <w:color w:val="00558C"/>
        </w:rPr>
      </w:pPr>
      <w:del w:id="1" w:author="Naehyuk Yoo" w:date="2024-10-11T14:12:00Z" w16du:dateUtc="2024-10-11T05:12:00Z">
        <w:r w:rsidDel="009A6377">
          <w:rPr>
            <w:color w:val="00558C"/>
          </w:rPr>
          <w:lastRenderedPageBreak/>
          <w:fldChar w:fldCharType="begin"/>
        </w:r>
        <w:r w:rsidDel="009A6377">
          <w:rPr>
            <w:color w:val="00558C"/>
          </w:rPr>
          <w:delInstrText xml:space="preserve"> TOC \o "1-3" \h \u </w:delInstrText>
        </w:r>
        <w:r w:rsidDel="009A6377">
          <w:rPr>
            <w:color w:val="00558C"/>
          </w:rPr>
          <w:fldChar w:fldCharType="separate"/>
        </w:r>
      </w:del>
    </w:p>
    <w:p w14:paraId="3D74180E" w14:textId="6CB8EAFD" w:rsidR="00471824" w:rsidDel="009A6377" w:rsidRDefault="005A7D56">
      <w:pPr>
        <w:pStyle w:val="10"/>
        <w:tabs>
          <w:tab w:val="left" w:pos="825"/>
        </w:tabs>
        <w:rPr>
          <w:del w:id="2" w:author="Naehyuk Yoo" w:date="2024-10-11T14:12:00Z" w16du:dateUtc="2024-10-11T05:12:00Z"/>
        </w:rPr>
      </w:pPr>
      <w:del w:id="3" w:author="Naehyuk Yoo" w:date="2024-10-11T14:12:00Z" w16du:dateUtc="2024-10-11T05:12:00Z">
        <w:r w:rsidDel="009A6377">
          <w:fldChar w:fldCharType="begin"/>
        </w:r>
        <w:r w:rsidDel="009A6377">
          <w:delInstrText>HYPERLINK \l "_Toc1713334296"</w:delInstrText>
        </w:r>
        <w:r w:rsidDel="009A6377">
          <w:fldChar w:fldCharType="separate"/>
        </w:r>
        <w:r w:rsidDel="009A6377">
          <w:rPr>
            <w:rStyle w:val="aa"/>
            <w:sz w:val="28"/>
          </w:rPr>
          <w:delText>1.</w:delText>
        </w:r>
        <w:r w:rsidDel="009A6377">
          <w:tab/>
        </w:r>
        <w:r w:rsidDel="009A6377">
          <w:rPr>
            <w:rStyle w:val="aa"/>
          </w:rPr>
          <w:delText>Introduction</w:delText>
        </w:r>
        <w:r w:rsidDel="009A6377">
          <w:tab/>
        </w:r>
        <w:r w:rsidDel="009A6377">
          <w:fldChar w:fldCharType="begin"/>
        </w:r>
        <w:r w:rsidDel="009A6377">
          <w:delInstrText xml:space="preserve"> PAGEREF _Toc1713334296 \h </w:delInstrText>
        </w:r>
        <w:r w:rsidDel="009A6377">
          <w:fldChar w:fldCharType="separate"/>
        </w:r>
        <w:r w:rsidDel="009A6377">
          <w:delText>4</w:delText>
        </w:r>
        <w:r w:rsidDel="009A6377">
          <w:fldChar w:fldCharType="end"/>
        </w:r>
        <w:r w:rsidDel="009A6377">
          <w:fldChar w:fldCharType="end"/>
        </w:r>
      </w:del>
    </w:p>
    <w:p w14:paraId="29CB9BF1" w14:textId="1272C8C2" w:rsidR="00471824" w:rsidDel="009A6377" w:rsidRDefault="005A7D56">
      <w:pPr>
        <w:pStyle w:val="10"/>
        <w:tabs>
          <w:tab w:val="left" w:pos="825"/>
        </w:tabs>
        <w:rPr>
          <w:del w:id="4" w:author="Naehyuk Yoo" w:date="2024-10-11T14:12:00Z" w16du:dateUtc="2024-10-11T05:12:00Z"/>
        </w:rPr>
      </w:pPr>
      <w:del w:id="5" w:author="Naehyuk Yoo" w:date="2024-10-11T14:12:00Z" w16du:dateUtc="2024-10-11T05:12:00Z">
        <w:r w:rsidDel="009A6377">
          <w:fldChar w:fldCharType="begin"/>
        </w:r>
        <w:r w:rsidDel="009A6377">
          <w:delInstrText>HYPERLINK \l "_Toc1713334297"</w:delInstrText>
        </w:r>
        <w:r w:rsidDel="009A6377">
          <w:fldChar w:fldCharType="separate"/>
        </w:r>
        <w:r w:rsidDel="009A6377">
          <w:rPr>
            <w:rStyle w:val="aa"/>
            <w:sz w:val="28"/>
          </w:rPr>
          <w:delText>2.</w:delText>
        </w:r>
        <w:r w:rsidDel="009A6377">
          <w:tab/>
        </w:r>
        <w:r w:rsidDel="009A6377">
          <w:rPr>
            <w:rStyle w:val="aa"/>
          </w:rPr>
          <w:delText>Scope</w:delText>
        </w:r>
        <w:r w:rsidDel="009A6377">
          <w:tab/>
        </w:r>
        <w:r w:rsidDel="009A6377">
          <w:fldChar w:fldCharType="begin"/>
        </w:r>
        <w:r w:rsidDel="009A6377">
          <w:delInstrText xml:space="preserve"> PAGEREF _Toc1713334297 \h </w:delInstrText>
        </w:r>
        <w:r w:rsidDel="009A6377">
          <w:fldChar w:fldCharType="separate"/>
        </w:r>
        <w:r w:rsidDel="009A6377">
          <w:delText>4</w:delText>
        </w:r>
        <w:r w:rsidDel="009A6377">
          <w:fldChar w:fldCharType="end"/>
        </w:r>
        <w:r w:rsidDel="009A6377">
          <w:fldChar w:fldCharType="end"/>
        </w:r>
      </w:del>
    </w:p>
    <w:p w14:paraId="032A31A4" w14:textId="5D67F88E" w:rsidR="00471824" w:rsidDel="009A6377" w:rsidRDefault="005A7D56">
      <w:pPr>
        <w:pStyle w:val="20"/>
        <w:tabs>
          <w:tab w:val="left" w:pos="1778"/>
        </w:tabs>
        <w:rPr>
          <w:del w:id="6" w:author="Naehyuk Yoo" w:date="2024-10-11T14:12:00Z" w16du:dateUtc="2024-10-11T05:12:00Z"/>
        </w:rPr>
      </w:pPr>
      <w:del w:id="7" w:author="Naehyuk Yoo" w:date="2024-10-11T14:12:00Z" w16du:dateUtc="2024-10-11T05:12:00Z">
        <w:r w:rsidDel="009A6377">
          <w:fldChar w:fldCharType="begin"/>
        </w:r>
        <w:r w:rsidDel="009A6377">
          <w:delInstrText>HYPERLINK \l "_Toc1713334298"</w:delInstrText>
        </w:r>
        <w:r w:rsidDel="009A6377">
          <w:fldChar w:fldCharType="separate"/>
        </w:r>
        <w:r w:rsidDel="009A6377">
          <w:rPr>
            <w:rStyle w:val="aa"/>
            <w:b/>
            <w:sz w:val="24"/>
          </w:rPr>
          <w:delText>2.1.</w:delText>
        </w:r>
        <w:r w:rsidDel="009A6377">
          <w:tab/>
        </w:r>
        <w:r w:rsidDel="009A6377">
          <w:rPr>
            <w:lang w:eastAsia="ko-KR"/>
          </w:rPr>
          <w:delText>De</w:delText>
        </w:r>
        <w:r w:rsidDel="009A6377">
          <w:rPr>
            <w:rStyle w:val="aa"/>
          </w:rPr>
          <w:delText>signation of roles</w:delText>
        </w:r>
        <w:r w:rsidDel="009A6377">
          <w:tab/>
        </w:r>
        <w:r w:rsidDel="009A6377">
          <w:fldChar w:fldCharType="begin"/>
        </w:r>
        <w:r w:rsidDel="009A6377">
          <w:delInstrText xml:space="preserve"> PAGEREF _Toc1713334298 \h </w:delInstrText>
        </w:r>
        <w:r w:rsidDel="009A6377">
          <w:fldChar w:fldCharType="separate"/>
        </w:r>
        <w:r w:rsidDel="009A6377">
          <w:delText>4</w:delText>
        </w:r>
        <w:r w:rsidDel="009A6377">
          <w:fldChar w:fldCharType="end"/>
        </w:r>
        <w:r w:rsidDel="009A6377">
          <w:fldChar w:fldCharType="end"/>
        </w:r>
      </w:del>
    </w:p>
    <w:p w14:paraId="04BEFFD4" w14:textId="317C47FB" w:rsidR="00471824" w:rsidDel="009A6377" w:rsidRDefault="005A7D56">
      <w:pPr>
        <w:pStyle w:val="10"/>
        <w:tabs>
          <w:tab w:val="left" w:pos="825"/>
        </w:tabs>
        <w:rPr>
          <w:del w:id="8" w:author="Naehyuk Yoo" w:date="2024-10-11T14:12:00Z" w16du:dateUtc="2024-10-11T05:12:00Z"/>
        </w:rPr>
      </w:pPr>
      <w:del w:id="9" w:author="Naehyuk Yoo" w:date="2024-10-11T14:12:00Z" w16du:dateUtc="2024-10-11T05:12:00Z">
        <w:r w:rsidDel="009A6377">
          <w:fldChar w:fldCharType="begin"/>
        </w:r>
        <w:r w:rsidDel="009A6377">
          <w:delInstrText>HYPERLINK \l "_Toc1713334299"</w:delInstrText>
        </w:r>
        <w:r w:rsidDel="009A6377">
          <w:fldChar w:fldCharType="separate"/>
        </w:r>
        <w:r w:rsidDel="009A6377">
          <w:rPr>
            <w:rStyle w:val="aa"/>
            <w:sz w:val="28"/>
          </w:rPr>
          <w:delText>3.</w:delText>
        </w:r>
        <w:r w:rsidDel="009A6377">
          <w:tab/>
        </w:r>
        <w:r w:rsidDel="009A6377">
          <w:rPr>
            <w:rStyle w:val="aa"/>
          </w:rPr>
          <w:delText>drone pilot</w:delText>
        </w:r>
        <w:r w:rsidDel="009A6377">
          <w:tab/>
        </w:r>
        <w:r w:rsidDel="009A6377">
          <w:fldChar w:fldCharType="begin"/>
        </w:r>
        <w:r w:rsidDel="009A6377">
          <w:delInstrText xml:space="preserve"> PAGEREF _Toc1713334299 \h </w:delInstrText>
        </w:r>
        <w:r w:rsidDel="009A6377">
          <w:fldChar w:fldCharType="separate"/>
        </w:r>
        <w:r w:rsidDel="009A6377">
          <w:delText>5</w:delText>
        </w:r>
        <w:r w:rsidDel="009A6377">
          <w:fldChar w:fldCharType="end"/>
        </w:r>
        <w:r w:rsidDel="009A6377">
          <w:fldChar w:fldCharType="end"/>
        </w:r>
      </w:del>
    </w:p>
    <w:p w14:paraId="2E6911AE" w14:textId="015AD3CE" w:rsidR="00471824" w:rsidDel="009A6377" w:rsidRDefault="005A7D56">
      <w:pPr>
        <w:pStyle w:val="20"/>
        <w:tabs>
          <w:tab w:val="left" w:pos="1778"/>
        </w:tabs>
        <w:rPr>
          <w:del w:id="10" w:author="Naehyuk Yoo" w:date="2024-10-11T14:12:00Z" w16du:dateUtc="2024-10-11T05:12:00Z"/>
        </w:rPr>
      </w:pPr>
      <w:del w:id="11" w:author="Naehyuk Yoo" w:date="2024-10-11T14:12:00Z" w16du:dateUtc="2024-10-11T05:12:00Z">
        <w:r w:rsidDel="009A6377">
          <w:fldChar w:fldCharType="begin"/>
        </w:r>
        <w:r w:rsidDel="009A6377">
          <w:delInstrText>HYPERLINK \l "_Toc1713334300"</w:delInstrText>
        </w:r>
        <w:r w:rsidDel="009A6377">
          <w:fldChar w:fldCharType="separate"/>
        </w:r>
        <w:r w:rsidDel="009A6377">
          <w:rPr>
            <w:rStyle w:val="aa"/>
            <w:b/>
            <w:sz w:val="24"/>
          </w:rPr>
          <w:delText>3.1.</w:delText>
        </w:r>
        <w:r w:rsidDel="009A6377">
          <w:tab/>
        </w:r>
        <w:r w:rsidDel="009A6377">
          <w:rPr>
            <w:lang w:eastAsia="ko-KR"/>
          </w:rPr>
          <w:delText>Designation of Pilot</w:delText>
        </w:r>
        <w:r w:rsidDel="009A6377">
          <w:tab/>
        </w:r>
        <w:r w:rsidDel="009A6377">
          <w:fldChar w:fldCharType="begin"/>
        </w:r>
        <w:r w:rsidDel="009A6377">
          <w:delInstrText xml:space="preserve"> PAGEREF _Toc1713334300 \h </w:delInstrText>
        </w:r>
        <w:r w:rsidDel="009A6377">
          <w:fldChar w:fldCharType="separate"/>
        </w:r>
        <w:r w:rsidDel="009A6377">
          <w:delText>5</w:delText>
        </w:r>
        <w:r w:rsidDel="009A6377">
          <w:fldChar w:fldCharType="end"/>
        </w:r>
        <w:r w:rsidDel="009A6377">
          <w:fldChar w:fldCharType="end"/>
        </w:r>
      </w:del>
    </w:p>
    <w:p w14:paraId="0FD80A62" w14:textId="7DC40730" w:rsidR="00471824" w:rsidDel="009A6377" w:rsidRDefault="005A7D56">
      <w:pPr>
        <w:pStyle w:val="31"/>
        <w:tabs>
          <w:tab w:val="left" w:pos="2241"/>
        </w:tabs>
        <w:rPr>
          <w:del w:id="12" w:author="Naehyuk Yoo" w:date="2024-10-11T14:12:00Z" w16du:dateUtc="2024-10-11T05:12:00Z"/>
        </w:rPr>
      </w:pPr>
      <w:del w:id="13" w:author="Naehyuk Yoo" w:date="2024-10-11T14:12:00Z" w16du:dateUtc="2024-10-11T05:12:00Z">
        <w:r w:rsidDel="009A6377">
          <w:fldChar w:fldCharType="begin"/>
        </w:r>
        <w:r w:rsidDel="009A6377">
          <w:delInstrText>HYPERLINK \l "_Toc1713334301"</w:delInstrText>
        </w:r>
        <w:r w:rsidDel="009A6377">
          <w:fldChar w:fldCharType="separate"/>
        </w:r>
        <w:r w:rsidDel="009A6377">
          <w:rPr>
            <w:rStyle w:val="aa"/>
            <w:b/>
            <w:noProof/>
            <w:sz w:val="22"/>
          </w:rPr>
          <w:delText>3.1.1.</w:delText>
        </w:r>
        <w:r w:rsidDel="009A6377">
          <w:tab/>
        </w:r>
        <w:r w:rsidDel="009A6377">
          <w:rPr>
            <w:rStyle w:val="aa"/>
            <w:noProof/>
          </w:rPr>
          <w:delText>Designation of pilot</w:delText>
        </w:r>
        <w:r w:rsidDel="009A6377">
          <w:tab/>
        </w:r>
        <w:r w:rsidDel="009A6377">
          <w:fldChar w:fldCharType="begin"/>
        </w:r>
        <w:r w:rsidDel="009A6377">
          <w:delInstrText xml:space="preserve"> PAGEREF _Toc1713334301 \h </w:delInstrText>
        </w:r>
        <w:r w:rsidDel="009A6377">
          <w:fldChar w:fldCharType="separate"/>
        </w:r>
        <w:r w:rsidDel="009A6377">
          <w:delText>5</w:delText>
        </w:r>
        <w:r w:rsidDel="009A6377">
          <w:fldChar w:fldCharType="end"/>
        </w:r>
        <w:r w:rsidDel="009A6377">
          <w:fldChar w:fldCharType="end"/>
        </w:r>
      </w:del>
    </w:p>
    <w:p w14:paraId="6E131572" w14:textId="3964BF6E" w:rsidR="00471824" w:rsidRPr="00681EEF" w:rsidDel="009A6377" w:rsidRDefault="005A7D56">
      <w:pPr>
        <w:pStyle w:val="31"/>
        <w:tabs>
          <w:tab w:val="left" w:pos="2241"/>
        </w:tabs>
        <w:rPr>
          <w:del w:id="14" w:author="Naehyuk Yoo" w:date="2024-10-11T14:12:00Z" w16du:dateUtc="2024-10-11T05:12:00Z"/>
        </w:rPr>
      </w:pPr>
      <w:del w:id="15" w:author="Naehyuk Yoo" w:date="2024-10-11T14:12:00Z" w16du:dateUtc="2024-10-11T05:12:00Z">
        <w:r w:rsidRPr="00681EEF" w:rsidDel="009A6377">
          <w:fldChar w:fldCharType="begin"/>
        </w:r>
        <w:r w:rsidRPr="00681EEF" w:rsidDel="009A6377">
          <w:delInstrText>HYPERLINK \l "_Toc1713334302"</w:delInstrText>
        </w:r>
        <w:r w:rsidRPr="00681EEF" w:rsidDel="009A6377">
          <w:fldChar w:fldCharType="separate"/>
        </w:r>
        <w:r w:rsidRPr="00681EEF" w:rsidDel="009A6377">
          <w:rPr>
            <w:rStyle w:val="aa"/>
            <w:b/>
            <w:noProof/>
            <w:sz w:val="22"/>
            <w:u w:val="none"/>
            <w:rPrChange w:id="16" w:author="Naehyuk Yoo" w:date="2024-10-11T13:57:00Z" w16du:dateUtc="2024-10-11T04:57:00Z">
              <w:rPr>
                <w:rStyle w:val="aa"/>
                <w:b/>
                <w:noProof/>
                <w:sz w:val="22"/>
              </w:rPr>
            </w:rPrChange>
          </w:rPr>
          <w:delText>3.1.2.</w:delText>
        </w:r>
        <w:r w:rsidRPr="00681EEF" w:rsidDel="009A6377">
          <w:tab/>
        </w:r>
        <w:r w:rsidRPr="00681EEF" w:rsidDel="009A6377">
          <w:rPr>
            <w:rStyle w:val="aa"/>
            <w:noProof/>
            <w:u w:val="none"/>
            <w:rPrChange w:id="17" w:author="Naehyuk Yoo" w:date="2024-10-11T13:57:00Z" w16du:dateUtc="2024-10-11T04:57:00Z">
              <w:rPr>
                <w:rStyle w:val="aa"/>
                <w:noProof/>
              </w:rPr>
            </w:rPrChange>
          </w:rPr>
          <w:delText>Certification</w:delText>
        </w:r>
        <w:r w:rsidRPr="00681EEF" w:rsidDel="009A6377">
          <w:tab/>
        </w:r>
        <w:r w:rsidRPr="00681EEF" w:rsidDel="009A6377">
          <w:fldChar w:fldCharType="begin"/>
        </w:r>
        <w:r w:rsidRPr="00681EEF" w:rsidDel="009A6377">
          <w:delInstrText xml:space="preserve"> PAGEREF _Toc1713334302 \h </w:delInstrText>
        </w:r>
        <w:r w:rsidRPr="00681EEF" w:rsidDel="009A6377">
          <w:fldChar w:fldCharType="separate"/>
        </w:r>
        <w:r w:rsidRPr="00681EEF" w:rsidDel="009A6377">
          <w:delText>5</w:delText>
        </w:r>
        <w:r w:rsidRPr="00681EEF" w:rsidDel="009A6377">
          <w:fldChar w:fldCharType="end"/>
        </w:r>
        <w:r w:rsidRPr="00681EEF" w:rsidDel="009A6377">
          <w:fldChar w:fldCharType="end"/>
        </w:r>
      </w:del>
    </w:p>
    <w:p w14:paraId="6D2AB5AD" w14:textId="3BAF2F49" w:rsidR="00471824" w:rsidDel="009A6377" w:rsidRDefault="005A7D56">
      <w:pPr>
        <w:pStyle w:val="20"/>
        <w:tabs>
          <w:tab w:val="left" w:pos="1778"/>
        </w:tabs>
        <w:rPr>
          <w:del w:id="18" w:author="Naehyuk Yoo" w:date="2024-10-11T14:12:00Z" w16du:dateUtc="2024-10-11T05:12:00Z"/>
        </w:rPr>
      </w:pPr>
      <w:del w:id="19" w:author="Naehyuk Yoo" w:date="2024-10-11T14:12:00Z" w16du:dateUtc="2024-10-11T05:12:00Z">
        <w:r w:rsidDel="009A6377">
          <w:fldChar w:fldCharType="begin"/>
        </w:r>
        <w:r w:rsidDel="009A6377">
          <w:delInstrText>HYPERLINK \l "_Toc1713334303"</w:delInstrText>
        </w:r>
        <w:r w:rsidDel="009A6377">
          <w:fldChar w:fldCharType="separate"/>
        </w:r>
        <w:r w:rsidDel="009A6377">
          <w:rPr>
            <w:rStyle w:val="aa"/>
            <w:b/>
            <w:sz w:val="24"/>
          </w:rPr>
          <w:delText>3.2.</w:delText>
        </w:r>
        <w:r w:rsidDel="009A6377">
          <w:tab/>
        </w:r>
        <w:r w:rsidDel="009A6377">
          <w:rPr>
            <w:rStyle w:val="aa"/>
          </w:rPr>
          <w:delText>TRAINING</w:delText>
        </w:r>
        <w:r w:rsidDel="009A6377">
          <w:tab/>
        </w:r>
        <w:r w:rsidDel="009A6377">
          <w:fldChar w:fldCharType="begin"/>
        </w:r>
        <w:r w:rsidDel="009A6377">
          <w:delInstrText xml:space="preserve"> PAGEREF _Toc1713334303 \h </w:delInstrText>
        </w:r>
        <w:r w:rsidDel="009A6377">
          <w:fldChar w:fldCharType="separate"/>
        </w:r>
        <w:r w:rsidDel="009A6377">
          <w:delText>5</w:delText>
        </w:r>
        <w:r w:rsidDel="009A6377">
          <w:fldChar w:fldCharType="end"/>
        </w:r>
        <w:r w:rsidDel="009A6377">
          <w:fldChar w:fldCharType="end"/>
        </w:r>
      </w:del>
    </w:p>
    <w:p w14:paraId="1A88AECD" w14:textId="0C6F4C77" w:rsidR="00471824" w:rsidDel="009A6377" w:rsidRDefault="005A7D56">
      <w:pPr>
        <w:pStyle w:val="10"/>
        <w:tabs>
          <w:tab w:val="left" w:pos="825"/>
        </w:tabs>
        <w:rPr>
          <w:del w:id="20" w:author="Naehyuk Yoo" w:date="2024-10-11T14:12:00Z" w16du:dateUtc="2024-10-11T05:12:00Z"/>
        </w:rPr>
      </w:pPr>
      <w:del w:id="21" w:author="Naehyuk Yoo" w:date="2024-10-11T14:12:00Z" w16du:dateUtc="2024-10-11T05:12:00Z">
        <w:r w:rsidDel="009A6377">
          <w:fldChar w:fldCharType="begin"/>
        </w:r>
        <w:r w:rsidDel="009A6377">
          <w:delInstrText>HYPERLINK \l "_Toc1713334304"</w:delInstrText>
        </w:r>
        <w:r w:rsidDel="009A6377">
          <w:fldChar w:fldCharType="separate"/>
        </w:r>
        <w:r w:rsidDel="009A6377">
          <w:rPr>
            <w:rStyle w:val="aa"/>
            <w:sz w:val="28"/>
          </w:rPr>
          <w:delText>4.</w:delText>
        </w:r>
        <w:r w:rsidDel="009A6377">
          <w:tab/>
        </w:r>
        <w:r w:rsidDel="009A6377">
          <w:rPr>
            <w:rStyle w:val="aa"/>
          </w:rPr>
          <w:delText>PURCHASE AND REGISTRATION</w:delText>
        </w:r>
        <w:r w:rsidDel="009A6377">
          <w:tab/>
        </w:r>
        <w:r w:rsidDel="009A6377">
          <w:fldChar w:fldCharType="begin"/>
        </w:r>
        <w:r w:rsidDel="009A6377">
          <w:delInstrText xml:space="preserve"> PAGEREF _Toc1713334304 \h </w:delInstrText>
        </w:r>
        <w:r w:rsidDel="009A6377">
          <w:fldChar w:fldCharType="separate"/>
        </w:r>
        <w:r w:rsidDel="009A6377">
          <w:delText>5</w:delText>
        </w:r>
        <w:r w:rsidDel="009A6377">
          <w:fldChar w:fldCharType="end"/>
        </w:r>
        <w:r w:rsidDel="009A6377">
          <w:fldChar w:fldCharType="end"/>
        </w:r>
      </w:del>
    </w:p>
    <w:p w14:paraId="08A6B92E" w14:textId="1E6BF4BF" w:rsidR="00471824" w:rsidDel="009A6377" w:rsidRDefault="005A7D56">
      <w:pPr>
        <w:pStyle w:val="10"/>
        <w:tabs>
          <w:tab w:val="left" w:pos="825"/>
        </w:tabs>
        <w:rPr>
          <w:del w:id="22" w:author="Naehyuk Yoo" w:date="2024-10-11T14:12:00Z" w16du:dateUtc="2024-10-11T05:12:00Z"/>
        </w:rPr>
      </w:pPr>
      <w:del w:id="23" w:author="Naehyuk Yoo" w:date="2024-10-11T14:12:00Z" w16du:dateUtc="2024-10-11T05:12:00Z">
        <w:r w:rsidDel="009A6377">
          <w:fldChar w:fldCharType="begin"/>
        </w:r>
        <w:r w:rsidDel="009A6377">
          <w:delInstrText>HYPERLINK \l "_Toc1713334305"</w:delInstrText>
        </w:r>
        <w:r w:rsidDel="009A6377">
          <w:fldChar w:fldCharType="separate"/>
        </w:r>
        <w:r w:rsidDel="009A6377">
          <w:rPr>
            <w:rStyle w:val="aa"/>
            <w:sz w:val="28"/>
          </w:rPr>
          <w:delText>5.</w:delText>
        </w:r>
        <w:r w:rsidDel="009A6377">
          <w:tab/>
        </w:r>
        <w:r w:rsidDel="009A6377">
          <w:rPr>
            <w:rStyle w:val="aa"/>
          </w:rPr>
          <w:delText>OPERATION OF DRONE</w:delText>
        </w:r>
        <w:r w:rsidDel="009A6377">
          <w:tab/>
        </w:r>
        <w:r w:rsidDel="009A6377">
          <w:fldChar w:fldCharType="begin"/>
        </w:r>
        <w:r w:rsidDel="009A6377">
          <w:delInstrText xml:space="preserve"> PAGEREF _Toc1713334305 \h </w:delInstrText>
        </w:r>
        <w:r w:rsidDel="009A6377">
          <w:fldChar w:fldCharType="separate"/>
        </w:r>
        <w:r w:rsidDel="009A6377">
          <w:delText>5</w:delText>
        </w:r>
        <w:r w:rsidDel="009A6377">
          <w:fldChar w:fldCharType="end"/>
        </w:r>
        <w:r w:rsidDel="009A6377">
          <w:fldChar w:fldCharType="end"/>
        </w:r>
      </w:del>
    </w:p>
    <w:p w14:paraId="7F1AD0DB" w14:textId="7250C044" w:rsidR="00471824" w:rsidDel="009A6377" w:rsidRDefault="005A7D56">
      <w:pPr>
        <w:pStyle w:val="20"/>
        <w:tabs>
          <w:tab w:val="left" w:pos="1778"/>
        </w:tabs>
        <w:rPr>
          <w:del w:id="24" w:author="Naehyuk Yoo" w:date="2024-10-11T14:12:00Z" w16du:dateUtc="2024-10-11T05:12:00Z"/>
        </w:rPr>
      </w:pPr>
      <w:del w:id="25" w:author="Naehyuk Yoo" w:date="2024-10-11T14:12:00Z" w16du:dateUtc="2024-10-11T05:12:00Z">
        <w:r w:rsidDel="009A6377">
          <w:fldChar w:fldCharType="begin"/>
        </w:r>
        <w:r w:rsidDel="009A6377">
          <w:delInstrText>HYPERLINK \l "_Toc1713334306"</w:delInstrText>
        </w:r>
        <w:r w:rsidDel="009A6377">
          <w:fldChar w:fldCharType="separate"/>
        </w:r>
        <w:r w:rsidDel="009A6377">
          <w:rPr>
            <w:rStyle w:val="aa"/>
            <w:b/>
            <w:sz w:val="24"/>
          </w:rPr>
          <w:delText>5.1.</w:delText>
        </w:r>
        <w:r w:rsidDel="009A6377">
          <w:tab/>
        </w:r>
        <w:r w:rsidDel="009A6377">
          <w:rPr>
            <w:rStyle w:val="aa"/>
          </w:rPr>
          <w:delText>P</w:delText>
        </w:r>
        <w:r w:rsidDel="009A6377">
          <w:rPr>
            <w:rStyle w:val="aa"/>
            <w:lang w:eastAsia="ko-KR"/>
          </w:rPr>
          <w:delText>re</w:delText>
        </w:r>
        <w:r w:rsidDel="009A6377">
          <w:rPr>
            <w:rStyle w:val="aa"/>
          </w:rPr>
          <w:delText>-operation check</w:delText>
        </w:r>
        <w:r w:rsidDel="009A6377">
          <w:tab/>
        </w:r>
        <w:r w:rsidDel="009A6377">
          <w:fldChar w:fldCharType="begin"/>
        </w:r>
        <w:r w:rsidDel="009A6377">
          <w:delInstrText xml:space="preserve"> PAGEREF _Toc1713334306 \h </w:delInstrText>
        </w:r>
        <w:r w:rsidDel="009A6377">
          <w:fldChar w:fldCharType="separate"/>
        </w:r>
        <w:r w:rsidDel="009A6377">
          <w:delText>5</w:delText>
        </w:r>
        <w:r w:rsidDel="009A6377">
          <w:fldChar w:fldCharType="end"/>
        </w:r>
        <w:r w:rsidDel="009A6377">
          <w:fldChar w:fldCharType="end"/>
        </w:r>
      </w:del>
    </w:p>
    <w:p w14:paraId="42CB55C6" w14:textId="685C8953" w:rsidR="00471824" w:rsidDel="009A6377" w:rsidRDefault="005A7D56">
      <w:pPr>
        <w:pStyle w:val="20"/>
        <w:tabs>
          <w:tab w:val="left" w:pos="1778"/>
        </w:tabs>
        <w:rPr>
          <w:del w:id="26" w:author="Naehyuk Yoo" w:date="2024-10-11T14:12:00Z" w16du:dateUtc="2024-10-11T05:12:00Z"/>
        </w:rPr>
      </w:pPr>
      <w:del w:id="27" w:author="Naehyuk Yoo" w:date="2024-10-11T14:12:00Z" w16du:dateUtc="2024-10-11T05:12:00Z">
        <w:r w:rsidDel="009A6377">
          <w:fldChar w:fldCharType="begin"/>
        </w:r>
        <w:r w:rsidDel="009A6377">
          <w:delInstrText>HYPERLINK \l "_Toc1713334307"</w:delInstrText>
        </w:r>
        <w:r w:rsidDel="009A6377">
          <w:fldChar w:fldCharType="separate"/>
        </w:r>
        <w:r w:rsidDel="009A6377">
          <w:rPr>
            <w:rStyle w:val="aa"/>
            <w:b/>
            <w:sz w:val="24"/>
          </w:rPr>
          <w:delText>5.2.</w:delText>
        </w:r>
        <w:r w:rsidDel="009A6377">
          <w:tab/>
        </w:r>
        <w:r w:rsidDel="009A6377">
          <w:rPr>
            <w:lang w:eastAsia="ko-KR"/>
          </w:rPr>
          <w:delText>P</w:delText>
        </w:r>
        <w:r w:rsidDel="009A6377">
          <w:rPr>
            <w:rStyle w:val="aa"/>
          </w:rPr>
          <w:delText>re-operation inspection</w:delText>
        </w:r>
        <w:r w:rsidDel="009A6377">
          <w:tab/>
        </w:r>
        <w:r w:rsidDel="009A6377">
          <w:fldChar w:fldCharType="begin"/>
        </w:r>
        <w:r w:rsidDel="009A6377">
          <w:delInstrText xml:space="preserve"> PAGEREF _Toc1713334307 \h </w:delInstrText>
        </w:r>
        <w:r w:rsidDel="009A6377">
          <w:fldChar w:fldCharType="separate"/>
        </w:r>
        <w:r w:rsidDel="009A6377">
          <w:delText>6</w:delText>
        </w:r>
        <w:r w:rsidDel="009A6377">
          <w:fldChar w:fldCharType="end"/>
        </w:r>
        <w:r w:rsidDel="009A6377">
          <w:fldChar w:fldCharType="end"/>
        </w:r>
      </w:del>
    </w:p>
    <w:p w14:paraId="0DA65C48" w14:textId="27DE8464" w:rsidR="00471824" w:rsidDel="009A6377" w:rsidRDefault="005A7D56">
      <w:pPr>
        <w:pStyle w:val="20"/>
        <w:tabs>
          <w:tab w:val="left" w:pos="1778"/>
        </w:tabs>
        <w:rPr>
          <w:del w:id="28" w:author="Naehyuk Yoo" w:date="2024-10-11T14:12:00Z" w16du:dateUtc="2024-10-11T05:12:00Z"/>
        </w:rPr>
      </w:pPr>
      <w:del w:id="29" w:author="Naehyuk Yoo" w:date="2024-10-11T14:12:00Z" w16du:dateUtc="2024-10-11T05:12:00Z">
        <w:r w:rsidDel="009A6377">
          <w:fldChar w:fldCharType="begin"/>
        </w:r>
        <w:r w:rsidDel="009A6377">
          <w:delInstrText>HYPERLINK \l "_Toc1713334308"</w:delInstrText>
        </w:r>
        <w:r w:rsidDel="009A6377">
          <w:fldChar w:fldCharType="separate"/>
        </w:r>
        <w:r w:rsidDel="009A6377">
          <w:rPr>
            <w:rStyle w:val="aa"/>
            <w:b/>
            <w:sz w:val="24"/>
          </w:rPr>
          <w:delText>5.3.</w:delText>
        </w:r>
        <w:r w:rsidDel="009A6377">
          <w:tab/>
        </w:r>
        <w:r w:rsidDel="009A6377">
          <w:rPr>
            <w:lang w:eastAsia="ko-KR"/>
          </w:rPr>
          <w:delText>O</w:delText>
        </w:r>
        <w:r w:rsidDel="009A6377">
          <w:rPr>
            <w:rStyle w:val="aa"/>
          </w:rPr>
          <w:delText>perational restriction</w:delText>
        </w:r>
        <w:r w:rsidDel="009A6377">
          <w:tab/>
        </w:r>
        <w:r w:rsidDel="009A6377">
          <w:fldChar w:fldCharType="begin"/>
        </w:r>
        <w:r w:rsidDel="009A6377">
          <w:delInstrText xml:space="preserve"> PAGEREF _Toc1713334308 \h </w:delInstrText>
        </w:r>
        <w:r w:rsidDel="009A6377">
          <w:fldChar w:fldCharType="separate"/>
        </w:r>
        <w:r w:rsidDel="009A6377">
          <w:delText>6</w:delText>
        </w:r>
        <w:r w:rsidDel="009A6377">
          <w:fldChar w:fldCharType="end"/>
        </w:r>
        <w:r w:rsidDel="009A6377">
          <w:fldChar w:fldCharType="end"/>
        </w:r>
      </w:del>
    </w:p>
    <w:p w14:paraId="422EF758" w14:textId="0F1D1574" w:rsidR="00471824" w:rsidDel="009A6377" w:rsidRDefault="005A7D56">
      <w:pPr>
        <w:pStyle w:val="20"/>
        <w:tabs>
          <w:tab w:val="left" w:pos="1778"/>
        </w:tabs>
        <w:rPr>
          <w:del w:id="30" w:author="Naehyuk Yoo" w:date="2024-10-11T14:12:00Z" w16du:dateUtc="2024-10-11T05:12:00Z"/>
        </w:rPr>
      </w:pPr>
      <w:del w:id="31" w:author="Naehyuk Yoo" w:date="2024-10-11T14:12:00Z" w16du:dateUtc="2024-10-11T05:12:00Z">
        <w:r w:rsidDel="009A6377">
          <w:fldChar w:fldCharType="begin"/>
        </w:r>
        <w:r w:rsidDel="009A6377">
          <w:delInstrText>HYPERLINK \l "_Toc1713334309"</w:delInstrText>
        </w:r>
        <w:r w:rsidDel="009A6377">
          <w:fldChar w:fldCharType="separate"/>
        </w:r>
        <w:r w:rsidDel="009A6377">
          <w:rPr>
            <w:rStyle w:val="aa"/>
            <w:b/>
            <w:sz w:val="24"/>
          </w:rPr>
          <w:delText>5.4.</w:delText>
        </w:r>
        <w:r w:rsidDel="009A6377">
          <w:tab/>
        </w:r>
        <w:r w:rsidDel="009A6377">
          <w:rPr>
            <w:lang w:eastAsia="ko-KR"/>
          </w:rPr>
          <w:delText>O</w:delText>
        </w:r>
        <w:r w:rsidDel="009A6377">
          <w:rPr>
            <w:rStyle w:val="aa"/>
          </w:rPr>
          <w:delText>perational procedure</w:delText>
        </w:r>
        <w:r w:rsidDel="009A6377">
          <w:tab/>
        </w:r>
        <w:r w:rsidDel="009A6377">
          <w:fldChar w:fldCharType="begin"/>
        </w:r>
        <w:r w:rsidDel="009A6377">
          <w:delInstrText xml:space="preserve"> PAGEREF _Toc1713334309 \h </w:delInstrText>
        </w:r>
        <w:r w:rsidDel="009A6377">
          <w:fldChar w:fldCharType="separate"/>
        </w:r>
        <w:r w:rsidDel="009A6377">
          <w:delText>6</w:delText>
        </w:r>
        <w:r w:rsidDel="009A6377">
          <w:fldChar w:fldCharType="end"/>
        </w:r>
        <w:r w:rsidDel="009A6377">
          <w:fldChar w:fldCharType="end"/>
        </w:r>
      </w:del>
    </w:p>
    <w:p w14:paraId="1ED3C5DC" w14:textId="5B53D710" w:rsidR="00471824" w:rsidDel="009A6377" w:rsidRDefault="005A7D56">
      <w:pPr>
        <w:pStyle w:val="20"/>
        <w:tabs>
          <w:tab w:val="left" w:pos="1778"/>
        </w:tabs>
        <w:rPr>
          <w:del w:id="32" w:author="Naehyuk Yoo" w:date="2024-10-11T14:12:00Z" w16du:dateUtc="2024-10-11T05:12:00Z"/>
        </w:rPr>
      </w:pPr>
      <w:del w:id="33" w:author="Naehyuk Yoo" w:date="2024-10-11T14:12:00Z" w16du:dateUtc="2024-10-11T05:12:00Z">
        <w:r w:rsidDel="009A6377">
          <w:fldChar w:fldCharType="begin"/>
        </w:r>
        <w:r w:rsidDel="009A6377">
          <w:delInstrText>HYPERLINK \l "_Toc1713334310"</w:delInstrText>
        </w:r>
        <w:r w:rsidDel="009A6377">
          <w:fldChar w:fldCharType="separate"/>
        </w:r>
        <w:r w:rsidDel="009A6377">
          <w:rPr>
            <w:rStyle w:val="aa"/>
            <w:b/>
            <w:sz w:val="24"/>
          </w:rPr>
          <w:delText>5.5.</w:delText>
        </w:r>
        <w:r w:rsidDel="009A6377">
          <w:tab/>
        </w:r>
        <w:r w:rsidDel="009A6377">
          <w:rPr>
            <w:lang w:eastAsia="ko-KR"/>
          </w:rPr>
          <w:delText>P</w:delText>
        </w:r>
        <w:r w:rsidDel="009A6377">
          <w:rPr>
            <w:rStyle w:val="aa"/>
          </w:rPr>
          <w:delText>rocedure after operation</w:delText>
        </w:r>
        <w:r w:rsidDel="009A6377">
          <w:tab/>
        </w:r>
        <w:r w:rsidDel="009A6377">
          <w:fldChar w:fldCharType="begin"/>
        </w:r>
        <w:r w:rsidDel="009A6377">
          <w:delInstrText xml:space="preserve"> PAGEREF _Toc1713334310 \h </w:delInstrText>
        </w:r>
        <w:r w:rsidDel="009A6377">
          <w:fldChar w:fldCharType="separate"/>
        </w:r>
        <w:r w:rsidDel="009A6377">
          <w:delText>7</w:delText>
        </w:r>
        <w:r w:rsidDel="009A6377">
          <w:fldChar w:fldCharType="end"/>
        </w:r>
        <w:r w:rsidDel="009A6377">
          <w:fldChar w:fldCharType="end"/>
        </w:r>
      </w:del>
    </w:p>
    <w:p w14:paraId="3D5A4910" w14:textId="233FE1E3" w:rsidR="00471824" w:rsidDel="009A6377" w:rsidRDefault="005A7D56">
      <w:pPr>
        <w:pStyle w:val="20"/>
        <w:tabs>
          <w:tab w:val="left" w:pos="1778"/>
        </w:tabs>
        <w:rPr>
          <w:del w:id="34" w:author="Naehyuk Yoo" w:date="2024-10-11T14:12:00Z" w16du:dateUtc="2024-10-11T05:12:00Z"/>
        </w:rPr>
      </w:pPr>
      <w:del w:id="35" w:author="Naehyuk Yoo" w:date="2024-10-11T14:12:00Z" w16du:dateUtc="2024-10-11T05:12:00Z">
        <w:r w:rsidDel="009A6377">
          <w:fldChar w:fldCharType="begin"/>
        </w:r>
        <w:r w:rsidDel="009A6377">
          <w:delInstrText>HYPERLINK \l "_Toc1713334311"</w:delInstrText>
        </w:r>
        <w:r w:rsidDel="009A6377">
          <w:fldChar w:fldCharType="separate"/>
        </w:r>
        <w:r w:rsidDel="009A6377">
          <w:rPr>
            <w:rStyle w:val="aa"/>
            <w:b/>
            <w:sz w:val="24"/>
          </w:rPr>
          <w:delText>5.6.</w:delText>
        </w:r>
        <w:r w:rsidDel="009A6377">
          <w:tab/>
        </w:r>
        <w:r w:rsidDel="009A6377">
          <w:rPr>
            <w:lang w:eastAsia="ko-KR"/>
          </w:rPr>
          <w:delText>A</w:delText>
        </w:r>
        <w:r w:rsidDel="009A6377">
          <w:rPr>
            <w:rStyle w:val="aa"/>
          </w:rPr>
          <w:delText>pproval of filming</w:delText>
        </w:r>
        <w:r w:rsidDel="009A6377">
          <w:tab/>
        </w:r>
        <w:r w:rsidDel="009A6377">
          <w:fldChar w:fldCharType="begin"/>
        </w:r>
        <w:r w:rsidDel="009A6377">
          <w:delInstrText xml:space="preserve"> PAGEREF _Toc1713334311 \h </w:delInstrText>
        </w:r>
        <w:r w:rsidDel="009A6377">
          <w:fldChar w:fldCharType="separate"/>
        </w:r>
        <w:r w:rsidDel="009A6377">
          <w:delText>7</w:delText>
        </w:r>
        <w:r w:rsidDel="009A6377">
          <w:fldChar w:fldCharType="end"/>
        </w:r>
        <w:r w:rsidDel="009A6377">
          <w:fldChar w:fldCharType="end"/>
        </w:r>
      </w:del>
    </w:p>
    <w:p w14:paraId="4BB1B0DF" w14:textId="2E377780" w:rsidR="00471824" w:rsidDel="009A6377" w:rsidRDefault="005A7D56">
      <w:pPr>
        <w:pStyle w:val="10"/>
        <w:tabs>
          <w:tab w:val="left" w:pos="825"/>
        </w:tabs>
        <w:rPr>
          <w:del w:id="36" w:author="Naehyuk Yoo" w:date="2024-10-11T14:12:00Z" w16du:dateUtc="2024-10-11T05:12:00Z"/>
        </w:rPr>
      </w:pPr>
      <w:del w:id="37" w:author="Naehyuk Yoo" w:date="2024-10-11T14:12:00Z" w16du:dateUtc="2024-10-11T05:12:00Z">
        <w:r w:rsidDel="009A6377">
          <w:fldChar w:fldCharType="begin"/>
        </w:r>
        <w:r w:rsidDel="009A6377">
          <w:delInstrText>HYPERLINK \l "_Toc1713334312"</w:delInstrText>
        </w:r>
        <w:r w:rsidDel="009A6377">
          <w:fldChar w:fldCharType="separate"/>
        </w:r>
        <w:r w:rsidDel="009A6377">
          <w:rPr>
            <w:rStyle w:val="aa"/>
            <w:sz w:val="28"/>
          </w:rPr>
          <w:delText>6.</w:delText>
        </w:r>
        <w:r w:rsidDel="009A6377">
          <w:tab/>
        </w:r>
        <w:r w:rsidDel="009A6377">
          <w:rPr>
            <w:rStyle w:val="aa"/>
          </w:rPr>
          <w:delText>management of data acquired</w:delText>
        </w:r>
        <w:r w:rsidDel="009A6377">
          <w:tab/>
        </w:r>
        <w:r w:rsidDel="009A6377">
          <w:fldChar w:fldCharType="begin"/>
        </w:r>
        <w:r w:rsidDel="009A6377">
          <w:delInstrText xml:space="preserve"> PAGEREF _Toc1713334312 \h </w:delInstrText>
        </w:r>
        <w:r w:rsidDel="009A6377">
          <w:fldChar w:fldCharType="separate"/>
        </w:r>
        <w:r w:rsidDel="009A6377">
          <w:delText>7</w:delText>
        </w:r>
        <w:r w:rsidDel="009A6377">
          <w:fldChar w:fldCharType="end"/>
        </w:r>
        <w:r w:rsidDel="009A6377">
          <w:fldChar w:fldCharType="end"/>
        </w:r>
      </w:del>
    </w:p>
    <w:p w14:paraId="7ADB2E7B" w14:textId="02E9BFE5" w:rsidR="00471824" w:rsidDel="009A6377" w:rsidRDefault="005A7D56">
      <w:pPr>
        <w:pStyle w:val="20"/>
        <w:tabs>
          <w:tab w:val="left" w:pos="1778"/>
        </w:tabs>
        <w:rPr>
          <w:del w:id="38" w:author="Naehyuk Yoo" w:date="2024-10-11T14:12:00Z" w16du:dateUtc="2024-10-11T05:12:00Z"/>
        </w:rPr>
      </w:pPr>
      <w:del w:id="39" w:author="Naehyuk Yoo" w:date="2024-10-11T14:12:00Z" w16du:dateUtc="2024-10-11T05:12:00Z">
        <w:r w:rsidDel="009A6377">
          <w:fldChar w:fldCharType="begin"/>
        </w:r>
        <w:r w:rsidDel="009A6377">
          <w:delInstrText>HYPERLINK \l "_Toc1713334313"</w:delInstrText>
        </w:r>
        <w:r w:rsidDel="009A6377">
          <w:fldChar w:fldCharType="separate"/>
        </w:r>
        <w:r w:rsidDel="009A6377">
          <w:rPr>
            <w:rStyle w:val="aa"/>
            <w:b/>
            <w:sz w:val="24"/>
          </w:rPr>
          <w:delText>6.1.</w:delText>
        </w:r>
        <w:r w:rsidDel="009A6377">
          <w:tab/>
        </w:r>
        <w:r w:rsidDel="009A6377">
          <w:rPr>
            <w:rStyle w:val="aa"/>
          </w:rPr>
          <w:delText>Data Storage &amp; Access</w:delText>
        </w:r>
        <w:r w:rsidDel="009A6377">
          <w:tab/>
        </w:r>
        <w:r w:rsidDel="009A6377">
          <w:fldChar w:fldCharType="begin"/>
        </w:r>
        <w:r w:rsidDel="009A6377">
          <w:delInstrText xml:space="preserve"> PAGEREF _Toc1713334313 \h </w:delInstrText>
        </w:r>
        <w:r w:rsidDel="009A6377">
          <w:fldChar w:fldCharType="separate"/>
        </w:r>
        <w:r w:rsidDel="009A6377">
          <w:delText>7</w:delText>
        </w:r>
        <w:r w:rsidDel="009A6377">
          <w:fldChar w:fldCharType="end"/>
        </w:r>
        <w:r w:rsidDel="009A6377">
          <w:fldChar w:fldCharType="end"/>
        </w:r>
      </w:del>
    </w:p>
    <w:p w14:paraId="45930BDC" w14:textId="2706F8ED" w:rsidR="00471824" w:rsidDel="009A6377" w:rsidRDefault="005A7D56">
      <w:pPr>
        <w:pStyle w:val="20"/>
        <w:tabs>
          <w:tab w:val="left" w:pos="1778"/>
        </w:tabs>
        <w:rPr>
          <w:del w:id="40" w:author="Naehyuk Yoo" w:date="2024-10-11T14:12:00Z" w16du:dateUtc="2024-10-11T05:12:00Z"/>
        </w:rPr>
      </w:pPr>
      <w:del w:id="41" w:author="Naehyuk Yoo" w:date="2024-10-11T14:12:00Z" w16du:dateUtc="2024-10-11T05:12:00Z">
        <w:r w:rsidDel="009A6377">
          <w:fldChar w:fldCharType="begin"/>
        </w:r>
        <w:r w:rsidDel="009A6377">
          <w:delInstrText>HYPERLINK \l "_Toc1713448402"</w:delInstrText>
        </w:r>
        <w:r w:rsidDel="009A6377">
          <w:fldChar w:fldCharType="separate"/>
        </w:r>
        <w:r w:rsidDel="009A6377">
          <w:rPr>
            <w:rStyle w:val="aa"/>
            <w:b/>
            <w:sz w:val="24"/>
          </w:rPr>
          <w:delText>6.2.</w:delText>
        </w:r>
        <w:r w:rsidDel="009A6377">
          <w:tab/>
        </w:r>
        <w:r w:rsidDel="009A6377">
          <w:rPr>
            <w:rStyle w:val="aa"/>
          </w:rPr>
          <w:delText>Data protection</w:delText>
        </w:r>
        <w:r w:rsidDel="009A6377">
          <w:tab/>
        </w:r>
        <w:r w:rsidDel="009A6377">
          <w:fldChar w:fldCharType="begin"/>
        </w:r>
        <w:r w:rsidDel="009A6377">
          <w:delInstrText xml:space="preserve"> PAGEREF _Toc1713448402 \h </w:delInstrText>
        </w:r>
        <w:r w:rsidDel="009A6377">
          <w:fldChar w:fldCharType="separate"/>
        </w:r>
        <w:r w:rsidDel="009A6377">
          <w:delText>7</w:delText>
        </w:r>
        <w:r w:rsidDel="009A6377">
          <w:fldChar w:fldCharType="end"/>
        </w:r>
        <w:r w:rsidDel="009A6377">
          <w:fldChar w:fldCharType="end"/>
        </w:r>
      </w:del>
    </w:p>
    <w:p w14:paraId="353AD568" w14:textId="1F16793F" w:rsidR="00471824" w:rsidDel="009A6377" w:rsidRDefault="005A7D56">
      <w:pPr>
        <w:pStyle w:val="10"/>
        <w:tabs>
          <w:tab w:val="left" w:pos="825"/>
        </w:tabs>
        <w:rPr>
          <w:del w:id="42" w:author="Naehyuk Yoo" w:date="2024-10-11T14:12:00Z" w16du:dateUtc="2024-10-11T05:12:00Z"/>
        </w:rPr>
      </w:pPr>
      <w:del w:id="43" w:author="Naehyuk Yoo" w:date="2024-10-11T14:12:00Z" w16du:dateUtc="2024-10-11T05:12:00Z">
        <w:r w:rsidDel="009A6377">
          <w:fldChar w:fldCharType="begin"/>
        </w:r>
        <w:r w:rsidDel="009A6377">
          <w:delInstrText>HYPERLINK \l "_Toc1713448403"</w:delInstrText>
        </w:r>
        <w:r w:rsidDel="009A6377">
          <w:fldChar w:fldCharType="separate"/>
        </w:r>
        <w:r w:rsidDel="009A6377">
          <w:rPr>
            <w:rStyle w:val="aa"/>
            <w:sz w:val="28"/>
          </w:rPr>
          <w:delText>7.</w:delText>
        </w:r>
        <w:r w:rsidDel="009A6377">
          <w:tab/>
        </w:r>
        <w:r w:rsidDel="009A6377">
          <w:rPr>
            <w:rStyle w:val="aa"/>
          </w:rPr>
          <w:delText>maintenance of drone equipment</w:delText>
        </w:r>
        <w:r w:rsidDel="009A6377">
          <w:tab/>
        </w:r>
        <w:r w:rsidDel="009A6377">
          <w:fldChar w:fldCharType="begin"/>
        </w:r>
        <w:r w:rsidDel="009A6377">
          <w:delInstrText xml:space="preserve"> PAGEREF _Toc1713448403 \h </w:delInstrText>
        </w:r>
        <w:r w:rsidDel="009A6377">
          <w:fldChar w:fldCharType="separate"/>
        </w:r>
        <w:r w:rsidDel="009A6377">
          <w:delText>7</w:delText>
        </w:r>
        <w:r w:rsidDel="009A6377">
          <w:fldChar w:fldCharType="end"/>
        </w:r>
        <w:r w:rsidDel="009A6377">
          <w:fldChar w:fldCharType="end"/>
        </w:r>
      </w:del>
    </w:p>
    <w:p w14:paraId="2D19D27F" w14:textId="31B64273" w:rsidR="00471824" w:rsidDel="009A6377" w:rsidRDefault="005A7D56">
      <w:pPr>
        <w:pStyle w:val="20"/>
        <w:tabs>
          <w:tab w:val="left" w:pos="1778"/>
        </w:tabs>
        <w:rPr>
          <w:del w:id="44" w:author="Naehyuk Yoo" w:date="2024-10-11T14:12:00Z" w16du:dateUtc="2024-10-11T05:12:00Z"/>
        </w:rPr>
      </w:pPr>
      <w:del w:id="45" w:author="Naehyuk Yoo" w:date="2024-10-11T14:12:00Z" w16du:dateUtc="2024-10-11T05:12:00Z">
        <w:r w:rsidDel="009A6377">
          <w:fldChar w:fldCharType="begin"/>
        </w:r>
        <w:r w:rsidDel="009A6377">
          <w:delInstrText>HYPERLINK \l "_Toc1713334316"</w:delInstrText>
        </w:r>
        <w:r w:rsidDel="009A6377">
          <w:fldChar w:fldCharType="separate"/>
        </w:r>
        <w:r w:rsidDel="009A6377">
          <w:rPr>
            <w:rStyle w:val="aa"/>
            <w:b/>
            <w:sz w:val="24"/>
          </w:rPr>
          <w:delText>7.1.</w:delText>
        </w:r>
        <w:r w:rsidDel="009A6377">
          <w:tab/>
        </w:r>
        <w:r w:rsidDel="009A6377">
          <w:rPr>
            <w:lang w:eastAsia="ko-KR"/>
          </w:rPr>
          <w:delText>Obligation of Maintenance</w:delText>
        </w:r>
        <w:r w:rsidDel="009A6377">
          <w:tab/>
        </w:r>
        <w:r w:rsidDel="009A6377">
          <w:fldChar w:fldCharType="begin"/>
        </w:r>
        <w:r w:rsidDel="009A6377">
          <w:delInstrText xml:space="preserve"> PAGEREF _Toc1713334316 \h </w:delInstrText>
        </w:r>
        <w:r w:rsidDel="009A6377">
          <w:fldChar w:fldCharType="separate"/>
        </w:r>
        <w:r w:rsidDel="009A6377">
          <w:delText>7</w:delText>
        </w:r>
        <w:r w:rsidDel="009A6377">
          <w:fldChar w:fldCharType="end"/>
        </w:r>
        <w:r w:rsidDel="009A6377">
          <w:fldChar w:fldCharType="end"/>
        </w:r>
      </w:del>
    </w:p>
    <w:p w14:paraId="52AD1233" w14:textId="22C5CE29" w:rsidR="00471824" w:rsidDel="009A6377" w:rsidRDefault="005A7D56">
      <w:pPr>
        <w:pStyle w:val="20"/>
        <w:tabs>
          <w:tab w:val="left" w:pos="1778"/>
        </w:tabs>
        <w:rPr>
          <w:del w:id="46" w:author="Naehyuk Yoo" w:date="2024-10-11T14:12:00Z" w16du:dateUtc="2024-10-11T05:12:00Z"/>
        </w:rPr>
      </w:pPr>
      <w:del w:id="47" w:author="Naehyuk Yoo" w:date="2024-10-11T14:12:00Z" w16du:dateUtc="2024-10-11T05:12:00Z">
        <w:r w:rsidDel="009A6377">
          <w:fldChar w:fldCharType="begin"/>
        </w:r>
        <w:r w:rsidDel="009A6377">
          <w:delInstrText>HYPERLINK \l "_Toc1713334317"</w:delInstrText>
        </w:r>
        <w:r w:rsidDel="009A6377">
          <w:fldChar w:fldCharType="separate"/>
        </w:r>
        <w:r w:rsidDel="009A6377">
          <w:rPr>
            <w:rStyle w:val="aa"/>
            <w:b/>
            <w:sz w:val="24"/>
          </w:rPr>
          <w:delText>7.2.</w:delText>
        </w:r>
        <w:r w:rsidDel="009A6377">
          <w:tab/>
        </w:r>
        <w:r w:rsidDel="009A6377">
          <w:rPr>
            <w:rStyle w:val="aa"/>
          </w:rPr>
          <w:delText>P</w:delText>
        </w:r>
        <w:r w:rsidDel="009A6377">
          <w:rPr>
            <w:rStyle w:val="aa"/>
            <w:lang w:eastAsia="ko-KR"/>
          </w:rPr>
          <w:delText>eriodic Inspection</w:delText>
        </w:r>
        <w:r w:rsidDel="009A6377">
          <w:tab/>
        </w:r>
        <w:r w:rsidDel="009A6377">
          <w:fldChar w:fldCharType="begin"/>
        </w:r>
        <w:r w:rsidDel="009A6377">
          <w:delInstrText xml:space="preserve"> PAGEREF _Toc1713334317 \h </w:delInstrText>
        </w:r>
        <w:r w:rsidDel="009A6377">
          <w:fldChar w:fldCharType="separate"/>
        </w:r>
        <w:r w:rsidDel="009A6377">
          <w:delText>8</w:delText>
        </w:r>
        <w:r w:rsidDel="009A6377">
          <w:fldChar w:fldCharType="end"/>
        </w:r>
        <w:r w:rsidDel="009A6377">
          <w:fldChar w:fldCharType="end"/>
        </w:r>
      </w:del>
    </w:p>
    <w:p w14:paraId="54A013FB" w14:textId="64C10590" w:rsidR="00471824" w:rsidDel="009A6377" w:rsidRDefault="005A7D56">
      <w:pPr>
        <w:pStyle w:val="20"/>
        <w:tabs>
          <w:tab w:val="left" w:pos="1778"/>
        </w:tabs>
        <w:rPr>
          <w:del w:id="48" w:author="Naehyuk Yoo" w:date="2024-10-11T14:12:00Z" w16du:dateUtc="2024-10-11T05:12:00Z"/>
        </w:rPr>
      </w:pPr>
      <w:del w:id="49" w:author="Naehyuk Yoo" w:date="2024-10-11T14:12:00Z" w16du:dateUtc="2024-10-11T05:12:00Z">
        <w:r w:rsidDel="009A6377">
          <w:fldChar w:fldCharType="begin"/>
        </w:r>
        <w:r w:rsidDel="009A6377">
          <w:delInstrText>HYPERLINK \l "_Toc1713334318"</w:delInstrText>
        </w:r>
        <w:r w:rsidDel="009A6377">
          <w:fldChar w:fldCharType="separate"/>
        </w:r>
        <w:r w:rsidDel="009A6377">
          <w:rPr>
            <w:rStyle w:val="aa"/>
            <w:b/>
            <w:sz w:val="24"/>
          </w:rPr>
          <w:delText>7.3.</w:delText>
        </w:r>
        <w:r w:rsidDel="009A6377">
          <w:tab/>
        </w:r>
        <w:r w:rsidDel="009A6377">
          <w:rPr>
            <w:rStyle w:val="aa"/>
          </w:rPr>
          <w:delText>F</w:delText>
        </w:r>
        <w:r w:rsidDel="009A6377">
          <w:rPr>
            <w:rStyle w:val="aa"/>
            <w:lang w:eastAsia="ko-KR"/>
          </w:rPr>
          <w:delText>ailure</w:delText>
        </w:r>
        <w:r w:rsidDel="009A6377">
          <w:rPr>
            <w:rStyle w:val="aa"/>
          </w:rPr>
          <w:delText>/D</w:delText>
        </w:r>
        <w:r w:rsidDel="009A6377">
          <w:rPr>
            <w:rStyle w:val="aa"/>
            <w:lang w:eastAsia="ko-KR"/>
          </w:rPr>
          <w:delText>amage</w:delText>
        </w:r>
        <w:r w:rsidDel="009A6377">
          <w:rPr>
            <w:rStyle w:val="aa"/>
          </w:rPr>
          <w:delText>/L</w:delText>
        </w:r>
        <w:r w:rsidDel="009A6377">
          <w:rPr>
            <w:rStyle w:val="aa"/>
            <w:lang w:eastAsia="ko-KR"/>
          </w:rPr>
          <w:delText>oss</w:delText>
        </w:r>
        <w:r w:rsidDel="009A6377">
          <w:tab/>
        </w:r>
        <w:r w:rsidDel="009A6377">
          <w:fldChar w:fldCharType="begin"/>
        </w:r>
        <w:r w:rsidDel="009A6377">
          <w:delInstrText xml:space="preserve"> PAGEREF _Toc1713334318 \h </w:delInstrText>
        </w:r>
        <w:r w:rsidDel="009A6377">
          <w:fldChar w:fldCharType="separate"/>
        </w:r>
        <w:r w:rsidDel="009A6377">
          <w:delText>8</w:delText>
        </w:r>
        <w:r w:rsidDel="009A6377">
          <w:fldChar w:fldCharType="end"/>
        </w:r>
        <w:r w:rsidDel="009A6377">
          <w:fldChar w:fldCharType="end"/>
        </w:r>
      </w:del>
    </w:p>
    <w:p w14:paraId="1C2B5BC7" w14:textId="203DE42A" w:rsidR="00471824" w:rsidDel="009A6377" w:rsidRDefault="005A7D56">
      <w:pPr>
        <w:pStyle w:val="20"/>
        <w:tabs>
          <w:tab w:val="left" w:pos="1778"/>
        </w:tabs>
        <w:rPr>
          <w:del w:id="50" w:author="Naehyuk Yoo" w:date="2024-10-11T14:12:00Z" w16du:dateUtc="2024-10-11T05:12:00Z"/>
        </w:rPr>
      </w:pPr>
      <w:del w:id="51" w:author="Naehyuk Yoo" w:date="2024-10-11T14:12:00Z" w16du:dateUtc="2024-10-11T05:12:00Z">
        <w:r w:rsidDel="009A6377">
          <w:fldChar w:fldCharType="begin"/>
        </w:r>
        <w:r w:rsidDel="009A6377">
          <w:delInstrText>HYPERLINK \l "_Toc1713448404"</w:delInstrText>
        </w:r>
        <w:r w:rsidDel="009A6377">
          <w:fldChar w:fldCharType="separate"/>
        </w:r>
        <w:r w:rsidDel="009A6377">
          <w:rPr>
            <w:rStyle w:val="aa"/>
            <w:b/>
            <w:sz w:val="24"/>
          </w:rPr>
          <w:delText>7.4.</w:delText>
        </w:r>
        <w:r w:rsidDel="009A6377">
          <w:tab/>
        </w:r>
        <w:r w:rsidDel="009A6377">
          <w:rPr>
            <w:rStyle w:val="aa"/>
          </w:rPr>
          <w:delText>D</w:delText>
        </w:r>
        <w:r w:rsidDel="009A6377">
          <w:rPr>
            <w:rStyle w:val="aa"/>
            <w:lang w:eastAsia="ko-KR"/>
          </w:rPr>
          <w:delText>is</w:delText>
        </w:r>
        <w:r w:rsidDel="009A6377">
          <w:rPr>
            <w:rStyle w:val="aa"/>
          </w:rPr>
          <w:delText>posal</w:delText>
        </w:r>
        <w:r w:rsidDel="009A6377">
          <w:tab/>
        </w:r>
        <w:r w:rsidDel="009A6377">
          <w:fldChar w:fldCharType="begin"/>
        </w:r>
        <w:r w:rsidDel="009A6377">
          <w:delInstrText xml:space="preserve"> PAGEREF _Toc1713448404 \h </w:delInstrText>
        </w:r>
        <w:r w:rsidDel="009A6377">
          <w:fldChar w:fldCharType="separate"/>
        </w:r>
        <w:r w:rsidDel="009A6377">
          <w:delText>8</w:delText>
        </w:r>
        <w:r w:rsidDel="009A6377">
          <w:fldChar w:fldCharType="end"/>
        </w:r>
        <w:r w:rsidDel="009A6377">
          <w:fldChar w:fldCharType="end"/>
        </w:r>
      </w:del>
    </w:p>
    <w:p w14:paraId="466CA1BB" w14:textId="65EE054D" w:rsidR="00471824" w:rsidDel="009A6377" w:rsidRDefault="005A7D56">
      <w:pPr>
        <w:pStyle w:val="10"/>
        <w:tabs>
          <w:tab w:val="left" w:pos="825"/>
        </w:tabs>
        <w:rPr>
          <w:del w:id="52" w:author="Naehyuk Yoo" w:date="2024-10-11T14:12:00Z" w16du:dateUtc="2024-10-11T05:12:00Z"/>
        </w:rPr>
      </w:pPr>
      <w:del w:id="53" w:author="Naehyuk Yoo" w:date="2024-10-11T14:12:00Z" w16du:dateUtc="2024-10-11T05:12:00Z">
        <w:r w:rsidDel="009A6377">
          <w:fldChar w:fldCharType="begin"/>
        </w:r>
        <w:r w:rsidDel="009A6377">
          <w:delInstrText>HYPERLINK \l "_Toc1713334320"</w:delInstrText>
        </w:r>
        <w:r w:rsidDel="009A6377">
          <w:fldChar w:fldCharType="separate"/>
        </w:r>
        <w:r w:rsidDel="009A6377">
          <w:rPr>
            <w:rStyle w:val="aa"/>
            <w:sz w:val="28"/>
          </w:rPr>
          <w:delText>8.</w:delText>
        </w:r>
        <w:r w:rsidDel="009A6377">
          <w:tab/>
        </w:r>
        <w:r w:rsidDel="009A6377">
          <w:rPr>
            <w:rStyle w:val="aa"/>
          </w:rPr>
          <w:delText>Definition</w:delText>
        </w:r>
        <w:r w:rsidDel="009A6377">
          <w:tab/>
        </w:r>
        <w:r w:rsidDel="009A6377">
          <w:fldChar w:fldCharType="begin"/>
        </w:r>
        <w:r w:rsidDel="009A6377">
          <w:delInstrText xml:space="preserve"> PAGEREF _Toc1713334320 \h </w:delInstrText>
        </w:r>
        <w:r w:rsidDel="009A6377">
          <w:fldChar w:fldCharType="separate"/>
        </w:r>
        <w:r w:rsidDel="009A6377">
          <w:delText>8</w:delText>
        </w:r>
        <w:r w:rsidDel="009A6377">
          <w:fldChar w:fldCharType="end"/>
        </w:r>
        <w:r w:rsidDel="009A6377">
          <w:fldChar w:fldCharType="end"/>
        </w:r>
      </w:del>
    </w:p>
    <w:p w14:paraId="508564DD" w14:textId="38C24B0F" w:rsidR="00471824" w:rsidDel="009A6377" w:rsidRDefault="005A7D56">
      <w:pPr>
        <w:pStyle w:val="10"/>
        <w:tabs>
          <w:tab w:val="left" w:pos="825"/>
        </w:tabs>
        <w:rPr>
          <w:del w:id="54" w:author="Naehyuk Yoo" w:date="2024-10-11T14:12:00Z" w16du:dateUtc="2024-10-11T05:12:00Z"/>
        </w:rPr>
      </w:pPr>
      <w:del w:id="55" w:author="Naehyuk Yoo" w:date="2024-10-11T14:12:00Z" w16du:dateUtc="2024-10-11T05:12:00Z">
        <w:r w:rsidDel="009A6377">
          <w:fldChar w:fldCharType="begin"/>
        </w:r>
        <w:r w:rsidDel="009A6377">
          <w:delInstrText>HYPERLINK \l "_Toc1713448405"</w:delInstrText>
        </w:r>
        <w:r w:rsidDel="009A6377">
          <w:fldChar w:fldCharType="separate"/>
        </w:r>
        <w:r w:rsidDel="009A6377">
          <w:rPr>
            <w:rStyle w:val="aa"/>
            <w:sz w:val="28"/>
          </w:rPr>
          <w:delText>9.</w:delText>
        </w:r>
        <w:r w:rsidDel="009A6377">
          <w:tab/>
        </w:r>
        <w:r w:rsidDel="009A6377">
          <w:rPr>
            <w:rStyle w:val="aa"/>
          </w:rPr>
          <w:delText>references</w:delText>
        </w:r>
        <w:r w:rsidDel="009A6377">
          <w:tab/>
        </w:r>
        <w:r w:rsidDel="009A6377">
          <w:fldChar w:fldCharType="begin"/>
        </w:r>
        <w:r w:rsidDel="009A6377">
          <w:delInstrText xml:space="preserve"> PAGEREF _Toc1713448405 \h </w:delInstrText>
        </w:r>
        <w:r w:rsidDel="009A6377">
          <w:fldChar w:fldCharType="separate"/>
        </w:r>
        <w:r w:rsidDel="009A6377">
          <w:delText>9</w:delText>
        </w:r>
        <w:r w:rsidDel="009A6377">
          <w:fldChar w:fldCharType="end"/>
        </w:r>
        <w:r w:rsidDel="009A6377">
          <w:fldChar w:fldCharType="end"/>
        </w:r>
      </w:del>
    </w:p>
    <w:p w14:paraId="287B5BA3" w14:textId="10C65FB6" w:rsidR="00471824" w:rsidRDefault="005A7D56">
      <w:pPr>
        <w:pStyle w:val="ad"/>
        <w:suppressAutoHyphens/>
        <w:rPr>
          <w:color w:val="00558C"/>
          <w:lang w:eastAsia="ko-KR"/>
        </w:rPr>
      </w:pPr>
      <w:del w:id="56" w:author="Naehyuk Yoo" w:date="2024-10-11T14:12:00Z" w16du:dateUtc="2024-10-11T05:12:00Z">
        <w:r w:rsidDel="009A6377">
          <w:rPr>
            <w:color w:val="00558C"/>
          </w:rPr>
          <w:fldChar w:fldCharType="end"/>
        </w:r>
      </w:del>
    </w:p>
    <w:customXmlInsRangeStart w:id="57" w:author="Naehyuk Yoo" w:date="2024-10-11T14:14:00Z"/>
    <w:sdt>
      <w:sdtPr>
        <w:rPr>
          <w:lang w:val="ko-KR" w:eastAsia="ko-KR"/>
        </w:rPr>
        <w:id w:val="1206063498"/>
        <w:docPartObj>
          <w:docPartGallery w:val="Table of Contents"/>
          <w:docPartUnique/>
        </w:docPartObj>
      </w:sdtPr>
      <w:sdtEndPr>
        <w:rPr>
          <w:bCs/>
          <w:caps w:val="0"/>
          <w:noProof w:val="0"/>
          <w:color w:val="auto"/>
          <w:sz w:val="18"/>
          <w:lang w:eastAsia="en-US"/>
        </w:rPr>
      </w:sdtEndPr>
      <w:sdtContent>
        <w:customXmlInsRangeEnd w:id="57"/>
        <w:p w14:paraId="06E0755C" w14:textId="05A9BB94" w:rsidR="009A6377" w:rsidRDefault="009A6377">
          <w:pPr>
            <w:pStyle w:val="10"/>
            <w:rPr>
              <w:ins w:id="58" w:author="Naehyuk Yoo" w:date="2024-10-11T14:20:00Z" w16du:dateUtc="2024-10-11T05:20:00Z"/>
              <w:b w:val="0"/>
              <w:caps w:val="0"/>
              <w:color w:val="auto"/>
              <w:kern w:val="2"/>
              <w:szCs w:val="24"/>
              <w:lang w:val="en-US" w:eastAsia="ko-KR"/>
              <w14:ligatures w14:val="standardContextual"/>
            </w:rPr>
          </w:pPr>
          <w:ins w:id="59" w:author="Naehyuk Yoo" w:date="2024-10-11T14:14:00Z" w16du:dateUtc="2024-10-11T05:14:00Z">
            <w:r>
              <w:fldChar w:fldCharType="begin"/>
            </w:r>
            <w:r>
              <w:instrText xml:space="preserve"> TOC \o "1-3" \h \z \u </w:instrText>
            </w:r>
            <w:r>
              <w:fldChar w:fldCharType="separate"/>
            </w:r>
          </w:ins>
          <w:ins w:id="60" w:author="Naehyuk Yoo" w:date="2024-10-11T14:20:00Z" w16du:dateUtc="2024-10-11T05:20:00Z">
            <w:r w:rsidRPr="00F66453">
              <w:rPr>
                <w:rStyle w:val="aa"/>
              </w:rPr>
              <w:fldChar w:fldCharType="begin"/>
            </w:r>
            <w:r w:rsidRPr="00F66453">
              <w:rPr>
                <w:rStyle w:val="aa"/>
              </w:rPr>
              <w:instrText xml:space="preserve"> </w:instrText>
            </w:r>
            <w:r>
              <w:instrText>HYPERLINK \l "_Toc179548825"</w:instrText>
            </w:r>
            <w:r w:rsidRPr="00F66453">
              <w:rPr>
                <w:rStyle w:val="aa"/>
              </w:rPr>
              <w:instrText xml:space="preserve"> </w:instrText>
            </w:r>
            <w:r w:rsidRPr="00F66453">
              <w:rPr>
                <w:rStyle w:val="aa"/>
              </w:rPr>
            </w:r>
            <w:r w:rsidRPr="00F66453">
              <w:rPr>
                <w:rStyle w:val="aa"/>
              </w:rPr>
              <w:fldChar w:fldCharType="separate"/>
            </w:r>
            <w:r w:rsidRPr="00F66453">
              <w:rPr>
                <w:rStyle w:val="aa"/>
              </w:rPr>
              <w:t>1.</w:t>
            </w:r>
            <w:r>
              <w:rPr>
                <w:b w:val="0"/>
                <w:caps w:val="0"/>
                <w:color w:val="auto"/>
                <w:kern w:val="2"/>
                <w:szCs w:val="24"/>
                <w:lang w:val="en-US" w:eastAsia="ko-KR"/>
                <w14:ligatures w14:val="standardContextual"/>
              </w:rPr>
              <w:tab/>
            </w:r>
            <w:r w:rsidRPr="00F66453">
              <w:rPr>
                <w:rStyle w:val="aa"/>
              </w:rPr>
              <w:t>Introduction</w:t>
            </w:r>
            <w:r>
              <w:rPr>
                <w:webHidden/>
              </w:rPr>
              <w:tab/>
            </w:r>
            <w:r>
              <w:rPr>
                <w:webHidden/>
              </w:rPr>
              <w:fldChar w:fldCharType="begin"/>
            </w:r>
            <w:r>
              <w:rPr>
                <w:webHidden/>
              </w:rPr>
              <w:instrText xml:space="preserve"> PAGEREF _Toc179548825 \h </w:instrText>
            </w:r>
            <w:r>
              <w:rPr>
                <w:webHidden/>
              </w:rPr>
            </w:r>
          </w:ins>
          <w:r>
            <w:rPr>
              <w:webHidden/>
            </w:rPr>
            <w:fldChar w:fldCharType="separate"/>
          </w:r>
          <w:ins w:id="61" w:author="Naehyuk Yoo" w:date="2024-10-11T14:20:00Z" w16du:dateUtc="2024-10-11T05:20:00Z">
            <w:r>
              <w:rPr>
                <w:webHidden/>
              </w:rPr>
              <w:t>5</w:t>
            </w:r>
            <w:r>
              <w:rPr>
                <w:webHidden/>
              </w:rPr>
              <w:fldChar w:fldCharType="end"/>
            </w:r>
            <w:r w:rsidRPr="00F66453">
              <w:rPr>
                <w:rStyle w:val="aa"/>
              </w:rPr>
              <w:fldChar w:fldCharType="end"/>
            </w:r>
          </w:ins>
        </w:p>
        <w:p w14:paraId="6C031054" w14:textId="57EBDF35" w:rsidR="009A6377" w:rsidRDefault="009A6377">
          <w:pPr>
            <w:pStyle w:val="10"/>
            <w:rPr>
              <w:ins w:id="62" w:author="Naehyuk Yoo" w:date="2024-10-11T14:20:00Z" w16du:dateUtc="2024-10-11T05:20:00Z"/>
              <w:b w:val="0"/>
              <w:caps w:val="0"/>
              <w:color w:val="auto"/>
              <w:kern w:val="2"/>
              <w:szCs w:val="24"/>
              <w:lang w:val="en-US" w:eastAsia="ko-KR"/>
              <w14:ligatures w14:val="standardContextual"/>
            </w:rPr>
          </w:pPr>
          <w:ins w:id="63" w:author="Naehyuk Yoo" w:date="2024-10-11T14:20:00Z" w16du:dateUtc="2024-10-11T05:20:00Z">
            <w:r w:rsidRPr="00F66453">
              <w:rPr>
                <w:rStyle w:val="aa"/>
              </w:rPr>
              <w:fldChar w:fldCharType="begin"/>
            </w:r>
            <w:r w:rsidRPr="00F66453">
              <w:rPr>
                <w:rStyle w:val="aa"/>
              </w:rPr>
              <w:instrText xml:space="preserve"> </w:instrText>
            </w:r>
            <w:r>
              <w:instrText>HYPERLINK \l "_Toc179548826"</w:instrText>
            </w:r>
            <w:r w:rsidRPr="00F66453">
              <w:rPr>
                <w:rStyle w:val="aa"/>
              </w:rPr>
              <w:instrText xml:space="preserve"> </w:instrText>
            </w:r>
            <w:r w:rsidRPr="00F66453">
              <w:rPr>
                <w:rStyle w:val="aa"/>
              </w:rPr>
            </w:r>
            <w:r w:rsidRPr="00F66453">
              <w:rPr>
                <w:rStyle w:val="aa"/>
              </w:rPr>
              <w:fldChar w:fldCharType="separate"/>
            </w:r>
            <w:r w:rsidRPr="00F66453">
              <w:rPr>
                <w:rStyle w:val="aa"/>
              </w:rPr>
              <w:t>2.</w:t>
            </w:r>
            <w:r>
              <w:rPr>
                <w:b w:val="0"/>
                <w:caps w:val="0"/>
                <w:color w:val="auto"/>
                <w:kern w:val="2"/>
                <w:szCs w:val="24"/>
                <w:lang w:val="en-US" w:eastAsia="ko-KR"/>
                <w14:ligatures w14:val="standardContextual"/>
              </w:rPr>
              <w:tab/>
            </w:r>
            <w:r w:rsidRPr="00F66453">
              <w:rPr>
                <w:rStyle w:val="aa"/>
              </w:rPr>
              <w:t>Scope</w:t>
            </w:r>
            <w:r>
              <w:rPr>
                <w:webHidden/>
              </w:rPr>
              <w:tab/>
            </w:r>
            <w:r>
              <w:rPr>
                <w:webHidden/>
              </w:rPr>
              <w:fldChar w:fldCharType="begin"/>
            </w:r>
            <w:r>
              <w:rPr>
                <w:webHidden/>
              </w:rPr>
              <w:instrText xml:space="preserve"> PAGEREF _Toc179548826 \h </w:instrText>
            </w:r>
            <w:r>
              <w:rPr>
                <w:webHidden/>
              </w:rPr>
            </w:r>
          </w:ins>
          <w:r>
            <w:rPr>
              <w:webHidden/>
            </w:rPr>
            <w:fldChar w:fldCharType="separate"/>
          </w:r>
          <w:ins w:id="64" w:author="Naehyuk Yoo" w:date="2024-10-11T14:20:00Z" w16du:dateUtc="2024-10-11T05:20:00Z">
            <w:r>
              <w:rPr>
                <w:webHidden/>
              </w:rPr>
              <w:t>5</w:t>
            </w:r>
            <w:r>
              <w:rPr>
                <w:webHidden/>
              </w:rPr>
              <w:fldChar w:fldCharType="end"/>
            </w:r>
            <w:r w:rsidRPr="00F66453">
              <w:rPr>
                <w:rStyle w:val="aa"/>
              </w:rPr>
              <w:fldChar w:fldCharType="end"/>
            </w:r>
          </w:ins>
        </w:p>
        <w:p w14:paraId="4C965269" w14:textId="40C0FAF4" w:rsidR="009A6377" w:rsidRDefault="009A6377">
          <w:pPr>
            <w:pStyle w:val="20"/>
            <w:rPr>
              <w:ins w:id="65" w:author="Naehyuk Yoo" w:date="2024-10-11T14:20:00Z" w16du:dateUtc="2024-10-11T05:20:00Z"/>
              <w:color w:val="auto"/>
              <w:kern w:val="2"/>
              <w:szCs w:val="24"/>
              <w:lang w:val="en-US" w:eastAsia="ko-KR"/>
              <w14:ligatures w14:val="standardContextual"/>
            </w:rPr>
          </w:pPr>
          <w:ins w:id="66" w:author="Naehyuk Yoo" w:date="2024-10-11T14:20:00Z" w16du:dateUtc="2024-10-11T05:20:00Z">
            <w:r w:rsidRPr="00F66453">
              <w:rPr>
                <w:rStyle w:val="aa"/>
              </w:rPr>
              <w:fldChar w:fldCharType="begin"/>
            </w:r>
            <w:r w:rsidRPr="00F66453">
              <w:rPr>
                <w:rStyle w:val="aa"/>
              </w:rPr>
              <w:instrText xml:space="preserve"> </w:instrText>
            </w:r>
            <w:r>
              <w:instrText>HYPERLINK \l "_Toc179548827"</w:instrText>
            </w:r>
            <w:r w:rsidRPr="00F66453">
              <w:rPr>
                <w:rStyle w:val="aa"/>
              </w:rPr>
              <w:instrText xml:space="preserve"> </w:instrText>
            </w:r>
            <w:r w:rsidRPr="00F66453">
              <w:rPr>
                <w:rStyle w:val="aa"/>
              </w:rPr>
            </w:r>
            <w:r w:rsidRPr="00F66453">
              <w:rPr>
                <w:rStyle w:val="aa"/>
              </w:rPr>
              <w:fldChar w:fldCharType="separate"/>
            </w:r>
            <w:r w:rsidRPr="00F66453">
              <w:rPr>
                <w:rStyle w:val="aa"/>
              </w:rPr>
              <w:t>2.1.</w:t>
            </w:r>
            <w:r>
              <w:rPr>
                <w:color w:val="auto"/>
                <w:kern w:val="2"/>
                <w:szCs w:val="24"/>
                <w:lang w:val="en-US" w:eastAsia="ko-KR"/>
                <w14:ligatures w14:val="standardContextual"/>
              </w:rPr>
              <w:tab/>
            </w:r>
            <w:r w:rsidRPr="00F66453">
              <w:rPr>
                <w:rStyle w:val="aa"/>
                <w:lang w:eastAsia="ko-KR"/>
              </w:rPr>
              <w:t>Designation of Roles</w:t>
            </w:r>
            <w:r>
              <w:rPr>
                <w:webHidden/>
              </w:rPr>
              <w:tab/>
            </w:r>
            <w:r>
              <w:rPr>
                <w:webHidden/>
              </w:rPr>
              <w:fldChar w:fldCharType="begin"/>
            </w:r>
            <w:r>
              <w:rPr>
                <w:webHidden/>
              </w:rPr>
              <w:instrText xml:space="preserve"> PAGEREF _Toc179548827 \h </w:instrText>
            </w:r>
            <w:r>
              <w:rPr>
                <w:webHidden/>
              </w:rPr>
            </w:r>
          </w:ins>
          <w:r>
            <w:rPr>
              <w:webHidden/>
            </w:rPr>
            <w:fldChar w:fldCharType="separate"/>
          </w:r>
          <w:ins w:id="67" w:author="Naehyuk Yoo" w:date="2024-10-11T14:20:00Z" w16du:dateUtc="2024-10-11T05:20:00Z">
            <w:r>
              <w:rPr>
                <w:webHidden/>
              </w:rPr>
              <w:t>5</w:t>
            </w:r>
            <w:r>
              <w:rPr>
                <w:webHidden/>
              </w:rPr>
              <w:fldChar w:fldCharType="end"/>
            </w:r>
            <w:r w:rsidRPr="00F66453">
              <w:rPr>
                <w:rStyle w:val="aa"/>
              </w:rPr>
              <w:fldChar w:fldCharType="end"/>
            </w:r>
          </w:ins>
        </w:p>
        <w:p w14:paraId="3DE47590" w14:textId="68163591" w:rsidR="009A6377" w:rsidRDefault="009A6377">
          <w:pPr>
            <w:pStyle w:val="10"/>
            <w:rPr>
              <w:ins w:id="68" w:author="Naehyuk Yoo" w:date="2024-10-11T14:20:00Z" w16du:dateUtc="2024-10-11T05:20:00Z"/>
              <w:b w:val="0"/>
              <w:caps w:val="0"/>
              <w:color w:val="auto"/>
              <w:kern w:val="2"/>
              <w:szCs w:val="24"/>
              <w:lang w:val="en-US" w:eastAsia="ko-KR"/>
              <w14:ligatures w14:val="standardContextual"/>
            </w:rPr>
          </w:pPr>
          <w:ins w:id="69" w:author="Naehyuk Yoo" w:date="2024-10-11T14:20:00Z" w16du:dateUtc="2024-10-11T05:20:00Z">
            <w:r w:rsidRPr="00F66453">
              <w:rPr>
                <w:rStyle w:val="aa"/>
              </w:rPr>
              <w:fldChar w:fldCharType="begin"/>
            </w:r>
            <w:r w:rsidRPr="00F66453">
              <w:rPr>
                <w:rStyle w:val="aa"/>
              </w:rPr>
              <w:instrText xml:space="preserve"> </w:instrText>
            </w:r>
            <w:r>
              <w:instrText>HYPERLINK \l "_Toc179548828"</w:instrText>
            </w:r>
            <w:r w:rsidRPr="00F66453">
              <w:rPr>
                <w:rStyle w:val="aa"/>
              </w:rPr>
              <w:instrText xml:space="preserve"> </w:instrText>
            </w:r>
            <w:r w:rsidRPr="00F66453">
              <w:rPr>
                <w:rStyle w:val="aa"/>
              </w:rPr>
            </w:r>
            <w:r w:rsidRPr="00F66453">
              <w:rPr>
                <w:rStyle w:val="aa"/>
              </w:rPr>
              <w:fldChar w:fldCharType="separate"/>
            </w:r>
            <w:r w:rsidRPr="00F66453">
              <w:rPr>
                <w:rStyle w:val="aa"/>
              </w:rPr>
              <w:t>3.</w:t>
            </w:r>
            <w:r>
              <w:rPr>
                <w:b w:val="0"/>
                <w:caps w:val="0"/>
                <w:color w:val="auto"/>
                <w:kern w:val="2"/>
                <w:szCs w:val="24"/>
                <w:lang w:val="en-US" w:eastAsia="ko-KR"/>
                <w14:ligatures w14:val="standardContextual"/>
              </w:rPr>
              <w:tab/>
            </w:r>
            <w:r w:rsidRPr="00F66453">
              <w:rPr>
                <w:rStyle w:val="aa"/>
                <w:lang w:eastAsia="ko-KR"/>
              </w:rPr>
              <w:t>drone pilot</w:t>
            </w:r>
            <w:r>
              <w:rPr>
                <w:webHidden/>
              </w:rPr>
              <w:tab/>
            </w:r>
            <w:r>
              <w:rPr>
                <w:webHidden/>
              </w:rPr>
              <w:fldChar w:fldCharType="begin"/>
            </w:r>
            <w:r>
              <w:rPr>
                <w:webHidden/>
              </w:rPr>
              <w:instrText xml:space="preserve"> PAGEREF _Toc179548828 \h </w:instrText>
            </w:r>
            <w:r>
              <w:rPr>
                <w:webHidden/>
              </w:rPr>
            </w:r>
          </w:ins>
          <w:r>
            <w:rPr>
              <w:webHidden/>
            </w:rPr>
            <w:fldChar w:fldCharType="separate"/>
          </w:r>
          <w:ins w:id="70" w:author="Naehyuk Yoo" w:date="2024-10-11T14:20:00Z" w16du:dateUtc="2024-10-11T05:20:00Z">
            <w:r>
              <w:rPr>
                <w:webHidden/>
              </w:rPr>
              <w:t>6</w:t>
            </w:r>
            <w:r>
              <w:rPr>
                <w:webHidden/>
              </w:rPr>
              <w:fldChar w:fldCharType="end"/>
            </w:r>
            <w:r w:rsidRPr="00F66453">
              <w:rPr>
                <w:rStyle w:val="aa"/>
              </w:rPr>
              <w:fldChar w:fldCharType="end"/>
            </w:r>
          </w:ins>
        </w:p>
        <w:p w14:paraId="007EF2FA" w14:textId="7EF0EA19" w:rsidR="009A6377" w:rsidRDefault="009A6377">
          <w:pPr>
            <w:pStyle w:val="20"/>
            <w:rPr>
              <w:ins w:id="71" w:author="Naehyuk Yoo" w:date="2024-10-11T14:20:00Z" w16du:dateUtc="2024-10-11T05:20:00Z"/>
              <w:color w:val="auto"/>
              <w:kern w:val="2"/>
              <w:szCs w:val="24"/>
              <w:lang w:val="en-US" w:eastAsia="ko-KR"/>
              <w14:ligatures w14:val="standardContextual"/>
            </w:rPr>
          </w:pPr>
          <w:ins w:id="72" w:author="Naehyuk Yoo" w:date="2024-10-11T14:20:00Z" w16du:dateUtc="2024-10-11T05:20:00Z">
            <w:r w:rsidRPr="00F66453">
              <w:rPr>
                <w:rStyle w:val="aa"/>
              </w:rPr>
              <w:fldChar w:fldCharType="begin"/>
            </w:r>
            <w:r w:rsidRPr="00F66453">
              <w:rPr>
                <w:rStyle w:val="aa"/>
              </w:rPr>
              <w:instrText xml:space="preserve"> </w:instrText>
            </w:r>
            <w:r>
              <w:instrText>HYPERLINK \l "_Toc179548829"</w:instrText>
            </w:r>
            <w:r w:rsidRPr="00F66453">
              <w:rPr>
                <w:rStyle w:val="aa"/>
              </w:rPr>
              <w:instrText xml:space="preserve"> </w:instrText>
            </w:r>
            <w:r w:rsidRPr="00F66453">
              <w:rPr>
                <w:rStyle w:val="aa"/>
              </w:rPr>
            </w:r>
            <w:r w:rsidRPr="00F66453">
              <w:rPr>
                <w:rStyle w:val="aa"/>
              </w:rPr>
              <w:fldChar w:fldCharType="separate"/>
            </w:r>
            <w:r w:rsidRPr="00F66453">
              <w:rPr>
                <w:rStyle w:val="aa"/>
              </w:rPr>
              <w:t>3.1.</w:t>
            </w:r>
            <w:r>
              <w:rPr>
                <w:color w:val="auto"/>
                <w:kern w:val="2"/>
                <w:szCs w:val="24"/>
                <w:lang w:val="en-US" w:eastAsia="ko-KR"/>
                <w14:ligatures w14:val="standardContextual"/>
              </w:rPr>
              <w:tab/>
            </w:r>
            <w:r w:rsidRPr="00F66453">
              <w:rPr>
                <w:rStyle w:val="aa"/>
                <w:lang w:eastAsia="ko-KR"/>
              </w:rPr>
              <w:t>Designation of Pilot</w:t>
            </w:r>
            <w:r>
              <w:rPr>
                <w:webHidden/>
              </w:rPr>
              <w:tab/>
            </w:r>
            <w:r>
              <w:rPr>
                <w:webHidden/>
              </w:rPr>
              <w:fldChar w:fldCharType="begin"/>
            </w:r>
            <w:r>
              <w:rPr>
                <w:webHidden/>
              </w:rPr>
              <w:instrText xml:space="preserve"> PAGEREF _Toc179548829 \h </w:instrText>
            </w:r>
            <w:r>
              <w:rPr>
                <w:webHidden/>
              </w:rPr>
            </w:r>
          </w:ins>
          <w:r>
            <w:rPr>
              <w:webHidden/>
            </w:rPr>
            <w:fldChar w:fldCharType="separate"/>
          </w:r>
          <w:ins w:id="73" w:author="Naehyuk Yoo" w:date="2024-10-11T14:20:00Z" w16du:dateUtc="2024-10-11T05:20:00Z">
            <w:r>
              <w:rPr>
                <w:webHidden/>
              </w:rPr>
              <w:t>6</w:t>
            </w:r>
            <w:r>
              <w:rPr>
                <w:webHidden/>
              </w:rPr>
              <w:fldChar w:fldCharType="end"/>
            </w:r>
            <w:r w:rsidRPr="00F66453">
              <w:rPr>
                <w:rStyle w:val="aa"/>
              </w:rPr>
              <w:fldChar w:fldCharType="end"/>
            </w:r>
          </w:ins>
        </w:p>
        <w:p w14:paraId="213C163F" w14:textId="28DABDFD" w:rsidR="009A6377" w:rsidRDefault="009A6377">
          <w:pPr>
            <w:pStyle w:val="31"/>
            <w:tabs>
              <w:tab w:val="left" w:pos="1134"/>
            </w:tabs>
            <w:rPr>
              <w:ins w:id="74" w:author="Naehyuk Yoo" w:date="2024-10-11T14:20:00Z" w16du:dateUtc="2024-10-11T05:20:00Z"/>
              <w:noProof/>
              <w:color w:val="auto"/>
              <w:kern w:val="2"/>
              <w:sz w:val="22"/>
              <w:szCs w:val="24"/>
              <w:lang w:val="en-US" w:eastAsia="ko-KR"/>
              <w14:ligatures w14:val="standardContextual"/>
            </w:rPr>
          </w:pPr>
          <w:ins w:id="75" w:author="Naehyuk Yoo" w:date="2024-10-11T14:20:00Z" w16du:dateUtc="2024-10-11T05:20:00Z">
            <w:r w:rsidRPr="00F66453">
              <w:rPr>
                <w:rStyle w:val="aa"/>
                <w:noProof/>
              </w:rPr>
              <w:fldChar w:fldCharType="begin"/>
            </w:r>
            <w:r w:rsidRPr="00F66453">
              <w:rPr>
                <w:rStyle w:val="aa"/>
                <w:noProof/>
              </w:rPr>
              <w:instrText xml:space="preserve"> </w:instrText>
            </w:r>
            <w:r>
              <w:rPr>
                <w:noProof/>
              </w:rPr>
              <w:instrText>HYPERLINK \l "_Toc179548830"</w:instrText>
            </w:r>
            <w:r w:rsidRPr="00F66453">
              <w:rPr>
                <w:rStyle w:val="aa"/>
                <w:noProof/>
              </w:rPr>
              <w:instrText xml:space="preserve"> </w:instrText>
            </w:r>
            <w:r w:rsidRPr="00F66453">
              <w:rPr>
                <w:rStyle w:val="aa"/>
                <w:noProof/>
              </w:rPr>
            </w:r>
            <w:r w:rsidRPr="00F66453">
              <w:rPr>
                <w:rStyle w:val="aa"/>
                <w:noProof/>
              </w:rPr>
              <w:fldChar w:fldCharType="separate"/>
            </w:r>
            <w:r w:rsidRPr="00F66453">
              <w:rPr>
                <w:rStyle w:val="aa"/>
                <w:noProof/>
                <w:lang w:eastAsia="ko-KR"/>
              </w:rPr>
              <w:t>3.1.1.</w:t>
            </w:r>
            <w:r>
              <w:rPr>
                <w:noProof/>
                <w:color w:val="auto"/>
                <w:kern w:val="2"/>
                <w:sz w:val="22"/>
                <w:szCs w:val="24"/>
                <w:lang w:val="en-US" w:eastAsia="ko-KR"/>
                <w14:ligatures w14:val="standardContextual"/>
              </w:rPr>
              <w:tab/>
            </w:r>
            <w:r w:rsidRPr="00F66453">
              <w:rPr>
                <w:rStyle w:val="aa"/>
                <w:noProof/>
                <w:lang w:eastAsia="ko-KR"/>
              </w:rPr>
              <w:t>Designation of Pilot</w:t>
            </w:r>
            <w:r>
              <w:rPr>
                <w:noProof/>
                <w:webHidden/>
              </w:rPr>
              <w:tab/>
            </w:r>
            <w:r>
              <w:rPr>
                <w:noProof/>
                <w:webHidden/>
              </w:rPr>
              <w:fldChar w:fldCharType="begin"/>
            </w:r>
            <w:r>
              <w:rPr>
                <w:noProof/>
                <w:webHidden/>
              </w:rPr>
              <w:instrText xml:space="preserve"> PAGEREF _Toc179548830 \h </w:instrText>
            </w:r>
            <w:r>
              <w:rPr>
                <w:noProof/>
                <w:webHidden/>
              </w:rPr>
            </w:r>
          </w:ins>
          <w:r>
            <w:rPr>
              <w:noProof/>
              <w:webHidden/>
            </w:rPr>
            <w:fldChar w:fldCharType="separate"/>
          </w:r>
          <w:ins w:id="76" w:author="Naehyuk Yoo" w:date="2024-10-11T14:20:00Z" w16du:dateUtc="2024-10-11T05:20:00Z">
            <w:r>
              <w:rPr>
                <w:noProof/>
                <w:webHidden/>
              </w:rPr>
              <w:t>6</w:t>
            </w:r>
            <w:r>
              <w:rPr>
                <w:noProof/>
                <w:webHidden/>
              </w:rPr>
              <w:fldChar w:fldCharType="end"/>
            </w:r>
            <w:r w:rsidRPr="00F66453">
              <w:rPr>
                <w:rStyle w:val="aa"/>
                <w:noProof/>
              </w:rPr>
              <w:fldChar w:fldCharType="end"/>
            </w:r>
          </w:ins>
        </w:p>
        <w:p w14:paraId="192E35EC" w14:textId="76D80BA0" w:rsidR="009A6377" w:rsidRDefault="009A6377">
          <w:pPr>
            <w:pStyle w:val="31"/>
            <w:tabs>
              <w:tab w:val="left" w:pos="1134"/>
            </w:tabs>
            <w:rPr>
              <w:ins w:id="77" w:author="Naehyuk Yoo" w:date="2024-10-11T14:20:00Z" w16du:dateUtc="2024-10-11T05:20:00Z"/>
              <w:noProof/>
              <w:color w:val="auto"/>
              <w:kern w:val="2"/>
              <w:sz w:val="22"/>
              <w:szCs w:val="24"/>
              <w:lang w:val="en-US" w:eastAsia="ko-KR"/>
              <w14:ligatures w14:val="standardContextual"/>
            </w:rPr>
          </w:pPr>
          <w:ins w:id="78" w:author="Naehyuk Yoo" w:date="2024-10-11T14:20:00Z" w16du:dateUtc="2024-10-11T05:20:00Z">
            <w:r w:rsidRPr="00F66453">
              <w:rPr>
                <w:rStyle w:val="aa"/>
                <w:noProof/>
              </w:rPr>
              <w:fldChar w:fldCharType="begin"/>
            </w:r>
            <w:r w:rsidRPr="00F66453">
              <w:rPr>
                <w:rStyle w:val="aa"/>
                <w:noProof/>
              </w:rPr>
              <w:instrText xml:space="preserve"> </w:instrText>
            </w:r>
            <w:r>
              <w:rPr>
                <w:noProof/>
              </w:rPr>
              <w:instrText>HYPERLINK \l "_Toc179548831"</w:instrText>
            </w:r>
            <w:r w:rsidRPr="00F66453">
              <w:rPr>
                <w:rStyle w:val="aa"/>
                <w:noProof/>
              </w:rPr>
              <w:instrText xml:space="preserve"> </w:instrText>
            </w:r>
            <w:r w:rsidRPr="00F66453">
              <w:rPr>
                <w:rStyle w:val="aa"/>
                <w:noProof/>
              </w:rPr>
            </w:r>
            <w:r w:rsidRPr="00F66453">
              <w:rPr>
                <w:rStyle w:val="aa"/>
                <w:noProof/>
              </w:rPr>
              <w:fldChar w:fldCharType="separate"/>
            </w:r>
            <w:r w:rsidRPr="00F66453">
              <w:rPr>
                <w:rStyle w:val="aa"/>
                <w:noProof/>
                <w:lang w:eastAsia="ko-KR"/>
              </w:rPr>
              <w:t>3.1.2.</w:t>
            </w:r>
            <w:r>
              <w:rPr>
                <w:noProof/>
                <w:color w:val="auto"/>
                <w:kern w:val="2"/>
                <w:sz w:val="22"/>
                <w:szCs w:val="24"/>
                <w:lang w:val="en-US" w:eastAsia="ko-KR"/>
                <w14:ligatures w14:val="standardContextual"/>
              </w:rPr>
              <w:tab/>
            </w:r>
            <w:r w:rsidRPr="00F66453">
              <w:rPr>
                <w:rStyle w:val="aa"/>
                <w:noProof/>
                <w:lang w:eastAsia="ko-KR"/>
              </w:rPr>
              <w:t>Certification</w:t>
            </w:r>
            <w:r>
              <w:rPr>
                <w:noProof/>
                <w:webHidden/>
              </w:rPr>
              <w:tab/>
            </w:r>
            <w:r>
              <w:rPr>
                <w:noProof/>
                <w:webHidden/>
              </w:rPr>
              <w:fldChar w:fldCharType="begin"/>
            </w:r>
            <w:r>
              <w:rPr>
                <w:noProof/>
                <w:webHidden/>
              </w:rPr>
              <w:instrText xml:space="preserve"> PAGEREF _Toc179548831 \h </w:instrText>
            </w:r>
            <w:r>
              <w:rPr>
                <w:noProof/>
                <w:webHidden/>
              </w:rPr>
            </w:r>
          </w:ins>
          <w:r>
            <w:rPr>
              <w:noProof/>
              <w:webHidden/>
            </w:rPr>
            <w:fldChar w:fldCharType="separate"/>
          </w:r>
          <w:ins w:id="79" w:author="Naehyuk Yoo" w:date="2024-10-11T14:20:00Z" w16du:dateUtc="2024-10-11T05:20:00Z">
            <w:r>
              <w:rPr>
                <w:noProof/>
                <w:webHidden/>
              </w:rPr>
              <w:t>6</w:t>
            </w:r>
            <w:r>
              <w:rPr>
                <w:noProof/>
                <w:webHidden/>
              </w:rPr>
              <w:fldChar w:fldCharType="end"/>
            </w:r>
            <w:r w:rsidRPr="00F66453">
              <w:rPr>
                <w:rStyle w:val="aa"/>
                <w:noProof/>
              </w:rPr>
              <w:fldChar w:fldCharType="end"/>
            </w:r>
          </w:ins>
        </w:p>
        <w:p w14:paraId="1CD76535" w14:textId="13503ABA" w:rsidR="009A6377" w:rsidRDefault="009A6377">
          <w:pPr>
            <w:pStyle w:val="20"/>
            <w:rPr>
              <w:ins w:id="80" w:author="Naehyuk Yoo" w:date="2024-10-11T14:20:00Z" w16du:dateUtc="2024-10-11T05:20:00Z"/>
              <w:color w:val="auto"/>
              <w:kern w:val="2"/>
              <w:szCs w:val="24"/>
              <w:lang w:val="en-US" w:eastAsia="ko-KR"/>
              <w14:ligatures w14:val="standardContextual"/>
            </w:rPr>
          </w:pPr>
          <w:ins w:id="81" w:author="Naehyuk Yoo" w:date="2024-10-11T14:20:00Z" w16du:dateUtc="2024-10-11T05:20:00Z">
            <w:r w:rsidRPr="00F66453">
              <w:rPr>
                <w:rStyle w:val="aa"/>
              </w:rPr>
              <w:fldChar w:fldCharType="begin"/>
            </w:r>
            <w:r w:rsidRPr="00F66453">
              <w:rPr>
                <w:rStyle w:val="aa"/>
              </w:rPr>
              <w:instrText xml:space="preserve"> </w:instrText>
            </w:r>
            <w:r>
              <w:instrText>HYPERLINK \l "_Toc179548832"</w:instrText>
            </w:r>
            <w:r w:rsidRPr="00F66453">
              <w:rPr>
                <w:rStyle w:val="aa"/>
              </w:rPr>
              <w:instrText xml:space="preserve"> </w:instrText>
            </w:r>
            <w:r w:rsidRPr="00F66453">
              <w:rPr>
                <w:rStyle w:val="aa"/>
              </w:rPr>
            </w:r>
            <w:r w:rsidRPr="00F66453">
              <w:rPr>
                <w:rStyle w:val="aa"/>
              </w:rPr>
              <w:fldChar w:fldCharType="separate"/>
            </w:r>
            <w:r w:rsidRPr="00F66453">
              <w:rPr>
                <w:rStyle w:val="aa"/>
              </w:rPr>
              <w:t>3.2.</w:t>
            </w:r>
            <w:r>
              <w:rPr>
                <w:color w:val="auto"/>
                <w:kern w:val="2"/>
                <w:szCs w:val="24"/>
                <w:lang w:val="en-US" w:eastAsia="ko-KR"/>
                <w14:ligatures w14:val="standardContextual"/>
              </w:rPr>
              <w:tab/>
            </w:r>
            <w:r w:rsidRPr="00F66453">
              <w:rPr>
                <w:rStyle w:val="aa"/>
                <w:lang w:eastAsia="ko-KR"/>
              </w:rPr>
              <w:t>TRAINING</w:t>
            </w:r>
            <w:r>
              <w:rPr>
                <w:webHidden/>
              </w:rPr>
              <w:tab/>
            </w:r>
            <w:r>
              <w:rPr>
                <w:webHidden/>
              </w:rPr>
              <w:fldChar w:fldCharType="begin"/>
            </w:r>
            <w:r>
              <w:rPr>
                <w:webHidden/>
              </w:rPr>
              <w:instrText xml:space="preserve"> PAGEREF _Toc179548832 \h </w:instrText>
            </w:r>
            <w:r>
              <w:rPr>
                <w:webHidden/>
              </w:rPr>
            </w:r>
          </w:ins>
          <w:r>
            <w:rPr>
              <w:webHidden/>
            </w:rPr>
            <w:fldChar w:fldCharType="separate"/>
          </w:r>
          <w:ins w:id="82" w:author="Naehyuk Yoo" w:date="2024-10-11T14:20:00Z" w16du:dateUtc="2024-10-11T05:20:00Z">
            <w:r>
              <w:rPr>
                <w:webHidden/>
              </w:rPr>
              <w:t>6</w:t>
            </w:r>
            <w:r>
              <w:rPr>
                <w:webHidden/>
              </w:rPr>
              <w:fldChar w:fldCharType="end"/>
            </w:r>
            <w:r w:rsidRPr="00F66453">
              <w:rPr>
                <w:rStyle w:val="aa"/>
              </w:rPr>
              <w:fldChar w:fldCharType="end"/>
            </w:r>
          </w:ins>
        </w:p>
        <w:p w14:paraId="0E526282" w14:textId="4BADD56B" w:rsidR="009A6377" w:rsidRDefault="009A6377">
          <w:pPr>
            <w:pStyle w:val="10"/>
            <w:rPr>
              <w:ins w:id="83" w:author="Naehyuk Yoo" w:date="2024-10-11T14:20:00Z" w16du:dateUtc="2024-10-11T05:20:00Z"/>
              <w:b w:val="0"/>
              <w:caps w:val="0"/>
              <w:color w:val="auto"/>
              <w:kern w:val="2"/>
              <w:szCs w:val="24"/>
              <w:lang w:val="en-US" w:eastAsia="ko-KR"/>
              <w14:ligatures w14:val="standardContextual"/>
            </w:rPr>
          </w:pPr>
          <w:ins w:id="84" w:author="Naehyuk Yoo" w:date="2024-10-11T14:20:00Z" w16du:dateUtc="2024-10-11T05:20:00Z">
            <w:r w:rsidRPr="00F66453">
              <w:rPr>
                <w:rStyle w:val="aa"/>
              </w:rPr>
              <w:fldChar w:fldCharType="begin"/>
            </w:r>
            <w:r w:rsidRPr="00F66453">
              <w:rPr>
                <w:rStyle w:val="aa"/>
              </w:rPr>
              <w:instrText xml:space="preserve"> </w:instrText>
            </w:r>
            <w:r>
              <w:instrText>HYPERLINK \l "_Toc179548833"</w:instrText>
            </w:r>
            <w:r w:rsidRPr="00F66453">
              <w:rPr>
                <w:rStyle w:val="aa"/>
              </w:rPr>
              <w:instrText xml:space="preserve"> </w:instrText>
            </w:r>
            <w:r w:rsidRPr="00F66453">
              <w:rPr>
                <w:rStyle w:val="aa"/>
              </w:rPr>
            </w:r>
            <w:r w:rsidRPr="00F66453">
              <w:rPr>
                <w:rStyle w:val="aa"/>
              </w:rPr>
              <w:fldChar w:fldCharType="separate"/>
            </w:r>
            <w:r w:rsidRPr="00F66453">
              <w:rPr>
                <w:rStyle w:val="aa"/>
              </w:rPr>
              <w:t>4.</w:t>
            </w:r>
            <w:r>
              <w:rPr>
                <w:b w:val="0"/>
                <w:caps w:val="0"/>
                <w:color w:val="auto"/>
                <w:kern w:val="2"/>
                <w:szCs w:val="24"/>
                <w:lang w:val="en-US" w:eastAsia="ko-KR"/>
                <w14:ligatures w14:val="standardContextual"/>
              </w:rPr>
              <w:tab/>
            </w:r>
            <w:r w:rsidRPr="00F66453">
              <w:rPr>
                <w:rStyle w:val="aa"/>
                <w:lang w:eastAsia="ko-KR"/>
              </w:rPr>
              <w:t>PURCHASE AND REGISTRATION</w:t>
            </w:r>
            <w:r>
              <w:rPr>
                <w:webHidden/>
              </w:rPr>
              <w:tab/>
            </w:r>
            <w:r>
              <w:rPr>
                <w:webHidden/>
              </w:rPr>
              <w:fldChar w:fldCharType="begin"/>
            </w:r>
            <w:r>
              <w:rPr>
                <w:webHidden/>
              </w:rPr>
              <w:instrText xml:space="preserve"> PAGEREF _Toc179548833 \h </w:instrText>
            </w:r>
            <w:r>
              <w:rPr>
                <w:webHidden/>
              </w:rPr>
            </w:r>
          </w:ins>
          <w:r>
            <w:rPr>
              <w:webHidden/>
            </w:rPr>
            <w:fldChar w:fldCharType="separate"/>
          </w:r>
          <w:ins w:id="85" w:author="Naehyuk Yoo" w:date="2024-10-11T14:20:00Z" w16du:dateUtc="2024-10-11T05:20:00Z">
            <w:r>
              <w:rPr>
                <w:webHidden/>
              </w:rPr>
              <w:t>6</w:t>
            </w:r>
            <w:r>
              <w:rPr>
                <w:webHidden/>
              </w:rPr>
              <w:fldChar w:fldCharType="end"/>
            </w:r>
            <w:r w:rsidRPr="00F66453">
              <w:rPr>
                <w:rStyle w:val="aa"/>
              </w:rPr>
              <w:fldChar w:fldCharType="end"/>
            </w:r>
          </w:ins>
        </w:p>
        <w:p w14:paraId="0999D28F" w14:textId="29A7EE5B" w:rsidR="009A6377" w:rsidRDefault="009A6377">
          <w:pPr>
            <w:pStyle w:val="10"/>
            <w:rPr>
              <w:ins w:id="86" w:author="Naehyuk Yoo" w:date="2024-10-11T14:20:00Z" w16du:dateUtc="2024-10-11T05:20:00Z"/>
              <w:b w:val="0"/>
              <w:caps w:val="0"/>
              <w:color w:val="auto"/>
              <w:kern w:val="2"/>
              <w:szCs w:val="24"/>
              <w:lang w:val="en-US" w:eastAsia="ko-KR"/>
              <w14:ligatures w14:val="standardContextual"/>
            </w:rPr>
          </w:pPr>
          <w:ins w:id="87" w:author="Naehyuk Yoo" w:date="2024-10-11T14:20:00Z" w16du:dateUtc="2024-10-11T05:20:00Z">
            <w:r w:rsidRPr="00F66453">
              <w:rPr>
                <w:rStyle w:val="aa"/>
              </w:rPr>
              <w:fldChar w:fldCharType="begin"/>
            </w:r>
            <w:r w:rsidRPr="00F66453">
              <w:rPr>
                <w:rStyle w:val="aa"/>
              </w:rPr>
              <w:instrText xml:space="preserve"> </w:instrText>
            </w:r>
            <w:r>
              <w:instrText>HYPERLINK \l "_Toc179548834"</w:instrText>
            </w:r>
            <w:r w:rsidRPr="00F66453">
              <w:rPr>
                <w:rStyle w:val="aa"/>
              </w:rPr>
              <w:instrText xml:space="preserve"> </w:instrText>
            </w:r>
            <w:r w:rsidRPr="00F66453">
              <w:rPr>
                <w:rStyle w:val="aa"/>
              </w:rPr>
            </w:r>
            <w:r w:rsidRPr="00F66453">
              <w:rPr>
                <w:rStyle w:val="aa"/>
              </w:rPr>
              <w:fldChar w:fldCharType="separate"/>
            </w:r>
            <w:r w:rsidRPr="00F66453">
              <w:rPr>
                <w:rStyle w:val="aa"/>
              </w:rPr>
              <w:t>5.</w:t>
            </w:r>
            <w:r>
              <w:rPr>
                <w:b w:val="0"/>
                <w:caps w:val="0"/>
                <w:color w:val="auto"/>
                <w:kern w:val="2"/>
                <w:szCs w:val="24"/>
                <w:lang w:val="en-US" w:eastAsia="ko-KR"/>
                <w14:ligatures w14:val="standardContextual"/>
              </w:rPr>
              <w:tab/>
            </w:r>
            <w:r w:rsidRPr="00F66453">
              <w:rPr>
                <w:rStyle w:val="aa"/>
                <w:lang w:eastAsia="ko-KR"/>
              </w:rPr>
              <w:t>Drone OPERATIONs Manual</w:t>
            </w:r>
            <w:r>
              <w:rPr>
                <w:webHidden/>
              </w:rPr>
              <w:tab/>
            </w:r>
            <w:r>
              <w:rPr>
                <w:webHidden/>
              </w:rPr>
              <w:fldChar w:fldCharType="begin"/>
            </w:r>
            <w:r>
              <w:rPr>
                <w:webHidden/>
              </w:rPr>
              <w:instrText xml:space="preserve"> PAGEREF _Toc179548834 \h </w:instrText>
            </w:r>
            <w:r>
              <w:rPr>
                <w:webHidden/>
              </w:rPr>
            </w:r>
          </w:ins>
          <w:r>
            <w:rPr>
              <w:webHidden/>
            </w:rPr>
            <w:fldChar w:fldCharType="separate"/>
          </w:r>
          <w:ins w:id="88" w:author="Naehyuk Yoo" w:date="2024-10-11T14:20:00Z" w16du:dateUtc="2024-10-11T05:20:00Z">
            <w:r>
              <w:rPr>
                <w:webHidden/>
              </w:rPr>
              <w:t>6</w:t>
            </w:r>
            <w:r>
              <w:rPr>
                <w:webHidden/>
              </w:rPr>
              <w:fldChar w:fldCharType="end"/>
            </w:r>
            <w:r w:rsidRPr="00F66453">
              <w:rPr>
                <w:rStyle w:val="aa"/>
              </w:rPr>
              <w:fldChar w:fldCharType="end"/>
            </w:r>
          </w:ins>
        </w:p>
        <w:p w14:paraId="6D2F720E" w14:textId="68A44012" w:rsidR="009A6377" w:rsidRDefault="009A6377">
          <w:pPr>
            <w:pStyle w:val="20"/>
            <w:rPr>
              <w:ins w:id="89" w:author="Naehyuk Yoo" w:date="2024-10-11T14:20:00Z" w16du:dateUtc="2024-10-11T05:20:00Z"/>
              <w:color w:val="auto"/>
              <w:kern w:val="2"/>
              <w:szCs w:val="24"/>
              <w:lang w:val="en-US" w:eastAsia="ko-KR"/>
              <w14:ligatures w14:val="standardContextual"/>
            </w:rPr>
          </w:pPr>
          <w:ins w:id="90" w:author="Naehyuk Yoo" w:date="2024-10-11T14:20:00Z" w16du:dateUtc="2024-10-11T05:20:00Z">
            <w:r w:rsidRPr="00F66453">
              <w:rPr>
                <w:rStyle w:val="aa"/>
              </w:rPr>
              <w:fldChar w:fldCharType="begin"/>
            </w:r>
            <w:r w:rsidRPr="00F66453">
              <w:rPr>
                <w:rStyle w:val="aa"/>
              </w:rPr>
              <w:instrText xml:space="preserve"> </w:instrText>
            </w:r>
            <w:r>
              <w:instrText>HYPERLINK \l "_Toc179548835"</w:instrText>
            </w:r>
            <w:r w:rsidRPr="00F66453">
              <w:rPr>
                <w:rStyle w:val="aa"/>
              </w:rPr>
              <w:instrText xml:space="preserve"> </w:instrText>
            </w:r>
            <w:r w:rsidRPr="00F66453">
              <w:rPr>
                <w:rStyle w:val="aa"/>
              </w:rPr>
            </w:r>
            <w:r w:rsidRPr="00F66453">
              <w:rPr>
                <w:rStyle w:val="aa"/>
              </w:rPr>
              <w:fldChar w:fldCharType="separate"/>
            </w:r>
            <w:r w:rsidRPr="00F66453">
              <w:rPr>
                <w:rStyle w:val="aa"/>
                <w:lang w:val="en-IE" w:eastAsia="en-IE"/>
              </w:rPr>
              <w:t>5.1.</w:t>
            </w:r>
            <w:r>
              <w:rPr>
                <w:color w:val="auto"/>
                <w:kern w:val="2"/>
                <w:szCs w:val="24"/>
                <w:lang w:val="en-US" w:eastAsia="ko-KR"/>
                <w14:ligatures w14:val="standardContextual"/>
              </w:rPr>
              <w:tab/>
            </w:r>
            <w:r w:rsidRPr="00F66453">
              <w:rPr>
                <w:rStyle w:val="aa"/>
                <w:lang w:val="en-IE" w:eastAsia="ko-KR"/>
              </w:rPr>
              <w:t>General Information</w:t>
            </w:r>
            <w:r>
              <w:rPr>
                <w:webHidden/>
              </w:rPr>
              <w:tab/>
            </w:r>
            <w:r>
              <w:rPr>
                <w:webHidden/>
              </w:rPr>
              <w:fldChar w:fldCharType="begin"/>
            </w:r>
            <w:r>
              <w:rPr>
                <w:webHidden/>
              </w:rPr>
              <w:instrText xml:space="preserve"> PAGEREF _Toc179548835 \h </w:instrText>
            </w:r>
            <w:r>
              <w:rPr>
                <w:webHidden/>
              </w:rPr>
            </w:r>
          </w:ins>
          <w:r>
            <w:rPr>
              <w:webHidden/>
            </w:rPr>
            <w:fldChar w:fldCharType="separate"/>
          </w:r>
          <w:ins w:id="91" w:author="Naehyuk Yoo" w:date="2024-10-11T14:20:00Z" w16du:dateUtc="2024-10-11T05:20:00Z">
            <w:r>
              <w:rPr>
                <w:webHidden/>
              </w:rPr>
              <w:t>7</w:t>
            </w:r>
            <w:r>
              <w:rPr>
                <w:webHidden/>
              </w:rPr>
              <w:fldChar w:fldCharType="end"/>
            </w:r>
            <w:r w:rsidRPr="00F66453">
              <w:rPr>
                <w:rStyle w:val="aa"/>
              </w:rPr>
              <w:fldChar w:fldCharType="end"/>
            </w:r>
          </w:ins>
        </w:p>
        <w:p w14:paraId="50376AD3" w14:textId="2BDB8E22" w:rsidR="009A6377" w:rsidRDefault="009A6377">
          <w:pPr>
            <w:pStyle w:val="31"/>
            <w:tabs>
              <w:tab w:val="left" w:pos="1134"/>
            </w:tabs>
            <w:rPr>
              <w:ins w:id="92" w:author="Naehyuk Yoo" w:date="2024-10-11T14:20:00Z" w16du:dateUtc="2024-10-11T05:20:00Z"/>
              <w:noProof/>
              <w:color w:val="auto"/>
              <w:kern w:val="2"/>
              <w:sz w:val="22"/>
              <w:szCs w:val="24"/>
              <w:lang w:val="en-US" w:eastAsia="ko-KR"/>
              <w14:ligatures w14:val="standardContextual"/>
            </w:rPr>
          </w:pPr>
          <w:ins w:id="93" w:author="Naehyuk Yoo" w:date="2024-10-11T14:20:00Z" w16du:dateUtc="2024-10-11T05:20:00Z">
            <w:r w:rsidRPr="00F66453">
              <w:rPr>
                <w:rStyle w:val="aa"/>
                <w:noProof/>
              </w:rPr>
              <w:fldChar w:fldCharType="begin"/>
            </w:r>
            <w:r w:rsidRPr="00F66453">
              <w:rPr>
                <w:rStyle w:val="aa"/>
                <w:noProof/>
              </w:rPr>
              <w:instrText xml:space="preserve"> </w:instrText>
            </w:r>
            <w:r>
              <w:rPr>
                <w:noProof/>
              </w:rPr>
              <w:instrText>HYPERLINK \l "_Toc179548836"</w:instrText>
            </w:r>
            <w:r w:rsidRPr="00F66453">
              <w:rPr>
                <w:rStyle w:val="aa"/>
                <w:noProof/>
              </w:rPr>
              <w:instrText xml:space="preserve"> </w:instrText>
            </w:r>
            <w:r w:rsidRPr="00F66453">
              <w:rPr>
                <w:rStyle w:val="aa"/>
                <w:noProof/>
              </w:rPr>
            </w:r>
            <w:r w:rsidRPr="00F66453">
              <w:rPr>
                <w:rStyle w:val="aa"/>
                <w:noProof/>
              </w:rPr>
              <w:fldChar w:fldCharType="separate"/>
            </w:r>
            <w:r w:rsidRPr="00F66453">
              <w:rPr>
                <w:rStyle w:val="aa"/>
                <w:noProof/>
              </w:rPr>
              <w:t>5.1.1.</w:t>
            </w:r>
            <w:r>
              <w:rPr>
                <w:noProof/>
                <w:color w:val="auto"/>
                <w:kern w:val="2"/>
                <w:sz w:val="22"/>
                <w:szCs w:val="24"/>
                <w:lang w:val="en-US" w:eastAsia="ko-KR"/>
                <w14:ligatures w14:val="standardContextual"/>
              </w:rPr>
              <w:tab/>
            </w:r>
            <w:r w:rsidRPr="00F66453">
              <w:rPr>
                <w:rStyle w:val="aa"/>
                <w:noProof/>
                <w:lang w:eastAsia="ko-KR"/>
              </w:rPr>
              <w:t>Opening Statement</w:t>
            </w:r>
            <w:r>
              <w:rPr>
                <w:noProof/>
                <w:webHidden/>
              </w:rPr>
              <w:tab/>
            </w:r>
            <w:r>
              <w:rPr>
                <w:noProof/>
                <w:webHidden/>
              </w:rPr>
              <w:fldChar w:fldCharType="begin"/>
            </w:r>
            <w:r>
              <w:rPr>
                <w:noProof/>
                <w:webHidden/>
              </w:rPr>
              <w:instrText xml:space="preserve"> PAGEREF _Toc179548836 \h </w:instrText>
            </w:r>
            <w:r>
              <w:rPr>
                <w:noProof/>
                <w:webHidden/>
              </w:rPr>
            </w:r>
          </w:ins>
          <w:r>
            <w:rPr>
              <w:noProof/>
              <w:webHidden/>
            </w:rPr>
            <w:fldChar w:fldCharType="separate"/>
          </w:r>
          <w:ins w:id="94" w:author="Naehyuk Yoo" w:date="2024-10-11T14:20:00Z" w16du:dateUtc="2024-10-11T05:20:00Z">
            <w:r>
              <w:rPr>
                <w:noProof/>
                <w:webHidden/>
              </w:rPr>
              <w:t>7</w:t>
            </w:r>
            <w:r>
              <w:rPr>
                <w:noProof/>
                <w:webHidden/>
              </w:rPr>
              <w:fldChar w:fldCharType="end"/>
            </w:r>
            <w:r w:rsidRPr="00F66453">
              <w:rPr>
                <w:rStyle w:val="aa"/>
                <w:noProof/>
              </w:rPr>
              <w:fldChar w:fldCharType="end"/>
            </w:r>
          </w:ins>
        </w:p>
        <w:p w14:paraId="7909F9E4" w14:textId="6E8EAAAF" w:rsidR="009A6377" w:rsidRDefault="009A6377">
          <w:pPr>
            <w:pStyle w:val="31"/>
            <w:tabs>
              <w:tab w:val="left" w:pos="1134"/>
            </w:tabs>
            <w:rPr>
              <w:ins w:id="95" w:author="Naehyuk Yoo" w:date="2024-10-11T14:20:00Z" w16du:dateUtc="2024-10-11T05:20:00Z"/>
              <w:noProof/>
              <w:color w:val="auto"/>
              <w:kern w:val="2"/>
              <w:sz w:val="22"/>
              <w:szCs w:val="24"/>
              <w:lang w:val="en-US" w:eastAsia="ko-KR"/>
              <w14:ligatures w14:val="standardContextual"/>
            </w:rPr>
          </w:pPr>
          <w:ins w:id="96" w:author="Naehyuk Yoo" w:date="2024-10-11T14:20:00Z" w16du:dateUtc="2024-10-11T05:20:00Z">
            <w:r w:rsidRPr="00F66453">
              <w:rPr>
                <w:rStyle w:val="aa"/>
                <w:noProof/>
              </w:rPr>
              <w:fldChar w:fldCharType="begin"/>
            </w:r>
            <w:r w:rsidRPr="00F66453">
              <w:rPr>
                <w:rStyle w:val="aa"/>
                <w:noProof/>
              </w:rPr>
              <w:instrText xml:space="preserve"> </w:instrText>
            </w:r>
            <w:r>
              <w:rPr>
                <w:noProof/>
              </w:rPr>
              <w:instrText>HYPERLINK \l "_Toc179548837"</w:instrText>
            </w:r>
            <w:r w:rsidRPr="00F66453">
              <w:rPr>
                <w:rStyle w:val="aa"/>
                <w:noProof/>
              </w:rPr>
              <w:instrText xml:space="preserve"> </w:instrText>
            </w:r>
            <w:r w:rsidRPr="00F66453">
              <w:rPr>
                <w:rStyle w:val="aa"/>
                <w:noProof/>
              </w:rPr>
            </w:r>
            <w:r w:rsidRPr="00F66453">
              <w:rPr>
                <w:rStyle w:val="aa"/>
                <w:noProof/>
              </w:rPr>
              <w:fldChar w:fldCharType="separate"/>
            </w:r>
            <w:r w:rsidRPr="00F66453">
              <w:rPr>
                <w:rStyle w:val="aa"/>
                <w:noProof/>
                <w:lang w:eastAsia="ko-KR"/>
              </w:rPr>
              <w:t>5.1.2.</w:t>
            </w:r>
            <w:r>
              <w:rPr>
                <w:noProof/>
                <w:color w:val="auto"/>
                <w:kern w:val="2"/>
                <w:sz w:val="22"/>
                <w:szCs w:val="24"/>
                <w:lang w:val="en-US" w:eastAsia="ko-KR"/>
                <w14:ligatures w14:val="standardContextual"/>
              </w:rPr>
              <w:tab/>
            </w:r>
            <w:r w:rsidRPr="00F66453">
              <w:rPr>
                <w:rStyle w:val="aa"/>
                <w:noProof/>
                <w:lang w:val="en-US"/>
              </w:rPr>
              <w:t>Security and Privacy Statement</w:t>
            </w:r>
            <w:r>
              <w:rPr>
                <w:noProof/>
                <w:webHidden/>
              </w:rPr>
              <w:tab/>
            </w:r>
            <w:r>
              <w:rPr>
                <w:noProof/>
                <w:webHidden/>
              </w:rPr>
              <w:fldChar w:fldCharType="begin"/>
            </w:r>
            <w:r>
              <w:rPr>
                <w:noProof/>
                <w:webHidden/>
              </w:rPr>
              <w:instrText xml:space="preserve"> PAGEREF _Toc179548837 \h </w:instrText>
            </w:r>
            <w:r>
              <w:rPr>
                <w:noProof/>
                <w:webHidden/>
              </w:rPr>
            </w:r>
          </w:ins>
          <w:r>
            <w:rPr>
              <w:noProof/>
              <w:webHidden/>
            </w:rPr>
            <w:fldChar w:fldCharType="separate"/>
          </w:r>
          <w:ins w:id="97" w:author="Naehyuk Yoo" w:date="2024-10-11T14:20:00Z" w16du:dateUtc="2024-10-11T05:20:00Z">
            <w:r>
              <w:rPr>
                <w:noProof/>
                <w:webHidden/>
              </w:rPr>
              <w:t>7</w:t>
            </w:r>
            <w:r>
              <w:rPr>
                <w:noProof/>
                <w:webHidden/>
              </w:rPr>
              <w:fldChar w:fldCharType="end"/>
            </w:r>
            <w:r w:rsidRPr="00F66453">
              <w:rPr>
                <w:rStyle w:val="aa"/>
                <w:noProof/>
              </w:rPr>
              <w:fldChar w:fldCharType="end"/>
            </w:r>
          </w:ins>
        </w:p>
        <w:p w14:paraId="0EC4867C" w14:textId="33CE9D9D" w:rsidR="009A6377" w:rsidRDefault="009A6377">
          <w:pPr>
            <w:pStyle w:val="31"/>
            <w:tabs>
              <w:tab w:val="left" w:pos="1134"/>
            </w:tabs>
            <w:rPr>
              <w:ins w:id="98" w:author="Naehyuk Yoo" w:date="2024-10-11T14:20:00Z" w16du:dateUtc="2024-10-11T05:20:00Z"/>
              <w:noProof/>
              <w:color w:val="auto"/>
              <w:kern w:val="2"/>
              <w:sz w:val="22"/>
              <w:szCs w:val="24"/>
              <w:lang w:val="en-US" w:eastAsia="ko-KR"/>
              <w14:ligatures w14:val="standardContextual"/>
            </w:rPr>
          </w:pPr>
          <w:ins w:id="99" w:author="Naehyuk Yoo" w:date="2024-10-11T14:20:00Z" w16du:dateUtc="2024-10-11T05:20:00Z">
            <w:r w:rsidRPr="00F66453">
              <w:rPr>
                <w:rStyle w:val="aa"/>
                <w:noProof/>
              </w:rPr>
              <w:fldChar w:fldCharType="begin"/>
            </w:r>
            <w:r w:rsidRPr="00F66453">
              <w:rPr>
                <w:rStyle w:val="aa"/>
                <w:noProof/>
              </w:rPr>
              <w:instrText xml:space="preserve"> </w:instrText>
            </w:r>
            <w:r>
              <w:rPr>
                <w:noProof/>
              </w:rPr>
              <w:instrText>HYPERLINK \l "_Toc179548838"</w:instrText>
            </w:r>
            <w:r w:rsidRPr="00F66453">
              <w:rPr>
                <w:rStyle w:val="aa"/>
                <w:noProof/>
              </w:rPr>
              <w:instrText xml:space="preserve"> </w:instrText>
            </w:r>
            <w:r w:rsidRPr="00F66453">
              <w:rPr>
                <w:rStyle w:val="aa"/>
                <w:noProof/>
              </w:rPr>
            </w:r>
            <w:r w:rsidRPr="00F66453">
              <w:rPr>
                <w:rStyle w:val="aa"/>
                <w:noProof/>
              </w:rPr>
              <w:fldChar w:fldCharType="separate"/>
            </w:r>
            <w:r w:rsidRPr="00F66453">
              <w:rPr>
                <w:rStyle w:val="aa"/>
                <w:noProof/>
                <w:lang w:eastAsia="ko-KR"/>
              </w:rPr>
              <w:t>5.1.3.</w:t>
            </w:r>
            <w:r>
              <w:rPr>
                <w:noProof/>
                <w:color w:val="auto"/>
                <w:kern w:val="2"/>
                <w:sz w:val="22"/>
                <w:szCs w:val="24"/>
                <w:lang w:val="en-US" w:eastAsia="ko-KR"/>
                <w14:ligatures w14:val="standardContextual"/>
              </w:rPr>
              <w:tab/>
            </w:r>
            <w:r w:rsidRPr="00F66453">
              <w:rPr>
                <w:rStyle w:val="aa"/>
                <w:noProof/>
                <w:lang w:eastAsia="ko-KR"/>
              </w:rPr>
              <w:t>Environmental Statement</w:t>
            </w:r>
            <w:r>
              <w:rPr>
                <w:noProof/>
                <w:webHidden/>
              </w:rPr>
              <w:tab/>
            </w:r>
            <w:r>
              <w:rPr>
                <w:noProof/>
                <w:webHidden/>
              </w:rPr>
              <w:fldChar w:fldCharType="begin"/>
            </w:r>
            <w:r>
              <w:rPr>
                <w:noProof/>
                <w:webHidden/>
              </w:rPr>
              <w:instrText xml:space="preserve"> PAGEREF _Toc179548838 \h </w:instrText>
            </w:r>
            <w:r>
              <w:rPr>
                <w:noProof/>
                <w:webHidden/>
              </w:rPr>
            </w:r>
          </w:ins>
          <w:r>
            <w:rPr>
              <w:noProof/>
              <w:webHidden/>
            </w:rPr>
            <w:fldChar w:fldCharType="separate"/>
          </w:r>
          <w:ins w:id="100" w:author="Naehyuk Yoo" w:date="2024-10-11T14:20:00Z" w16du:dateUtc="2024-10-11T05:20:00Z">
            <w:r>
              <w:rPr>
                <w:noProof/>
                <w:webHidden/>
              </w:rPr>
              <w:t>7</w:t>
            </w:r>
            <w:r>
              <w:rPr>
                <w:noProof/>
                <w:webHidden/>
              </w:rPr>
              <w:fldChar w:fldCharType="end"/>
            </w:r>
            <w:r w:rsidRPr="00F66453">
              <w:rPr>
                <w:rStyle w:val="aa"/>
                <w:noProof/>
              </w:rPr>
              <w:fldChar w:fldCharType="end"/>
            </w:r>
          </w:ins>
        </w:p>
        <w:p w14:paraId="2467F0D4" w14:textId="26BCB1E9" w:rsidR="009A6377" w:rsidRDefault="009A6377">
          <w:pPr>
            <w:pStyle w:val="31"/>
            <w:tabs>
              <w:tab w:val="left" w:pos="1134"/>
            </w:tabs>
            <w:rPr>
              <w:ins w:id="101" w:author="Naehyuk Yoo" w:date="2024-10-11T14:20:00Z" w16du:dateUtc="2024-10-11T05:20:00Z"/>
              <w:noProof/>
              <w:color w:val="auto"/>
              <w:kern w:val="2"/>
              <w:sz w:val="22"/>
              <w:szCs w:val="24"/>
              <w:lang w:val="en-US" w:eastAsia="ko-KR"/>
              <w14:ligatures w14:val="standardContextual"/>
            </w:rPr>
          </w:pPr>
          <w:ins w:id="102" w:author="Naehyuk Yoo" w:date="2024-10-11T14:20:00Z" w16du:dateUtc="2024-10-11T05:20:00Z">
            <w:r w:rsidRPr="00F66453">
              <w:rPr>
                <w:rStyle w:val="aa"/>
                <w:noProof/>
              </w:rPr>
              <w:fldChar w:fldCharType="begin"/>
            </w:r>
            <w:r w:rsidRPr="00F66453">
              <w:rPr>
                <w:rStyle w:val="aa"/>
                <w:noProof/>
              </w:rPr>
              <w:instrText xml:space="preserve"> </w:instrText>
            </w:r>
            <w:r>
              <w:rPr>
                <w:noProof/>
              </w:rPr>
              <w:instrText>HYPERLINK \l "_Toc179548839"</w:instrText>
            </w:r>
            <w:r w:rsidRPr="00F66453">
              <w:rPr>
                <w:rStyle w:val="aa"/>
                <w:noProof/>
              </w:rPr>
              <w:instrText xml:space="preserve"> </w:instrText>
            </w:r>
            <w:r w:rsidRPr="00F66453">
              <w:rPr>
                <w:rStyle w:val="aa"/>
                <w:noProof/>
              </w:rPr>
            </w:r>
            <w:r w:rsidRPr="00F66453">
              <w:rPr>
                <w:rStyle w:val="aa"/>
                <w:noProof/>
              </w:rPr>
              <w:fldChar w:fldCharType="separate"/>
            </w:r>
            <w:r w:rsidRPr="00F66453">
              <w:rPr>
                <w:rStyle w:val="aa"/>
                <w:noProof/>
                <w:lang w:eastAsia="ko-KR"/>
              </w:rPr>
              <w:t>5.1.4.</w:t>
            </w:r>
            <w:r>
              <w:rPr>
                <w:noProof/>
                <w:color w:val="auto"/>
                <w:kern w:val="2"/>
                <w:sz w:val="22"/>
                <w:szCs w:val="24"/>
                <w:lang w:val="en-US" w:eastAsia="ko-KR"/>
                <w14:ligatures w14:val="standardContextual"/>
              </w:rPr>
              <w:tab/>
            </w:r>
            <w:r w:rsidRPr="00F66453">
              <w:rPr>
                <w:rStyle w:val="aa"/>
                <w:noProof/>
                <w:lang w:eastAsia="ko-KR"/>
              </w:rPr>
              <w:t>Operational Organization</w:t>
            </w:r>
            <w:r>
              <w:rPr>
                <w:noProof/>
                <w:webHidden/>
              </w:rPr>
              <w:tab/>
            </w:r>
            <w:r>
              <w:rPr>
                <w:noProof/>
                <w:webHidden/>
              </w:rPr>
              <w:fldChar w:fldCharType="begin"/>
            </w:r>
            <w:r>
              <w:rPr>
                <w:noProof/>
                <w:webHidden/>
              </w:rPr>
              <w:instrText xml:space="preserve"> PAGEREF _Toc179548839 \h </w:instrText>
            </w:r>
            <w:r>
              <w:rPr>
                <w:noProof/>
                <w:webHidden/>
              </w:rPr>
            </w:r>
          </w:ins>
          <w:r>
            <w:rPr>
              <w:noProof/>
              <w:webHidden/>
            </w:rPr>
            <w:fldChar w:fldCharType="separate"/>
          </w:r>
          <w:ins w:id="103" w:author="Naehyuk Yoo" w:date="2024-10-11T14:20:00Z" w16du:dateUtc="2024-10-11T05:20:00Z">
            <w:r>
              <w:rPr>
                <w:noProof/>
                <w:webHidden/>
              </w:rPr>
              <w:t>7</w:t>
            </w:r>
            <w:r>
              <w:rPr>
                <w:noProof/>
                <w:webHidden/>
              </w:rPr>
              <w:fldChar w:fldCharType="end"/>
            </w:r>
            <w:r w:rsidRPr="00F66453">
              <w:rPr>
                <w:rStyle w:val="aa"/>
                <w:noProof/>
              </w:rPr>
              <w:fldChar w:fldCharType="end"/>
            </w:r>
          </w:ins>
        </w:p>
        <w:p w14:paraId="428ECE2E" w14:textId="39C24308" w:rsidR="009A6377" w:rsidRDefault="009A6377">
          <w:pPr>
            <w:pStyle w:val="20"/>
            <w:rPr>
              <w:ins w:id="104" w:author="Naehyuk Yoo" w:date="2024-10-11T14:20:00Z" w16du:dateUtc="2024-10-11T05:20:00Z"/>
              <w:color w:val="auto"/>
              <w:kern w:val="2"/>
              <w:szCs w:val="24"/>
              <w:lang w:val="en-US" w:eastAsia="ko-KR"/>
              <w14:ligatures w14:val="standardContextual"/>
            </w:rPr>
          </w:pPr>
          <w:ins w:id="105" w:author="Naehyuk Yoo" w:date="2024-10-11T14:20:00Z" w16du:dateUtc="2024-10-11T05:20:00Z">
            <w:r w:rsidRPr="00F66453">
              <w:rPr>
                <w:rStyle w:val="aa"/>
              </w:rPr>
              <w:fldChar w:fldCharType="begin"/>
            </w:r>
            <w:r w:rsidRPr="00F66453">
              <w:rPr>
                <w:rStyle w:val="aa"/>
              </w:rPr>
              <w:instrText xml:space="preserve"> </w:instrText>
            </w:r>
            <w:r>
              <w:instrText>HYPERLINK \l "_Toc179548840"</w:instrText>
            </w:r>
            <w:r w:rsidRPr="00F66453">
              <w:rPr>
                <w:rStyle w:val="aa"/>
              </w:rPr>
              <w:instrText xml:space="preserve"> </w:instrText>
            </w:r>
            <w:r w:rsidRPr="00F66453">
              <w:rPr>
                <w:rStyle w:val="aa"/>
              </w:rPr>
            </w:r>
            <w:r w:rsidRPr="00F66453">
              <w:rPr>
                <w:rStyle w:val="aa"/>
              </w:rPr>
              <w:fldChar w:fldCharType="separate"/>
            </w:r>
            <w:r w:rsidRPr="00F66453">
              <w:rPr>
                <w:rStyle w:val="aa"/>
              </w:rPr>
              <w:t>5.2.</w:t>
            </w:r>
            <w:r>
              <w:rPr>
                <w:color w:val="auto"/>
                <w:kern w:val="2"/>
                <w:szCs w:val="24"/>
                <w:lang w:val="en-US" w:eastAsia="ko-KR"/>
                <w14:ligatures w14:val="standardContextual"/>
              </w:rPr>
              <w:tab/>
            </w:r>
            <w:r w:rsidRPr="00F66453">
              <w:rPr>
                <w:rStyle w:val="aa"/>
                <w:lang w:eastAsia="ko-KR"/>
              </w:rPr>
              <w:t>Document Control</w:t>
            </w:r>
            <w:r>
              <w:rPr>
                <w:webHidden/>
              </w:rPr>
              <w:tab/>
            </w:r>
            <w:r>
              <w:rPr>
                <w:webHidden/>
              </w:rPr>
              <w:fldChar w:fldCharType="begin"/>
            </w:r>
            <w:r>
              <w:rPr>
                <w:webHidden/>
              </w:rPr>
              <w:instrText xml:space="preserve"> PAGEREF _Toc179548840 \h </w:instrText>
            </w:r>
            <w:r>
              <w:rPr>
                <w:webHidden/>
              </w:rPr>
            </w:r>
          </w:ins>
          <w:r>
            <w:rPr>
              <w:webHidden/>
            </w:rPr>
            <w:fldChar w:fldCharType="separate"/>
          </w:r>
          <w:ins w:id="106" w:author="Naehyuk Yoo" w:date="2024-10-11T14:20:00Z" w16du:dateUtc="2024-10-11T05:20:00Z">
            <w:r>
              <w:rPr>
                <w:webHidden/>
              </w:rPr>
              <w:t>7</w:t>
            </w:r>
            <w:r>
              <w:rPr>
                <w:webHidden/>
              </w:rPr>
              <w:fldChar w:fldCharType="end"/>
            </w:r>
            <w:r w:rsidRPr="00F66453">
              <w:rPr>
                <w:rStyle w:val="aa"/>
              </w:rPr>
              <w:fldChar w:fldCharType="end"/>
            </w:r>
          </w:ins>
        </w:p>
        <w:p w14:paraId="7B889A64" w14:textId="40FE12EF" w:rsidR="009A6377" w:rsidRDefault="009A6377">
          <w:pPr>
            <w:pStyle w:val="31"/>
            <w:tabs>
              <w:tab w:val="left" w:pos="1134"/>
            </w:tabs>
            <w:rPr>
              <w:ins w:id="107" w:author="Naehyuk Yoo" w:date="2024-10-11T14:20:00Z" w16du:dateUtc="2024-10-11T05:20:00Z"/>
              <w:noProof/>
              <w:color w:val="auto"/>
              <w:kern w:val="2"/>
              <w:sz w:val="22"/>
              <w:szCs w:val="24"/>
              <w:lang w:val="en-US" w:eastAsia="ko-KR"/>
              <w14:ligatures w14:val="standardContextual"/>
            </w:rPr>
          </w:pPr>
          <w:ins w:id="108" w:author="Naehyuk Yoo" w:date="2024-10-11T14:20:00Z" w16du:dateUtc="2024-10-11T05:20:00Z">
            <w:r w:rsidRPr="00F66453">
              <w:rPr>
                <w:rStyle w:val="aa"/>
                <w:noProof/>
              </w:rPr>
              <w:fldChar w:fldCharType="begin"/>
            </w:r>
            <w:r w:rsidRPr="00F66453">
              <w:rPr>
                <w:rStyle w:val="aa"/>
                <w:noProof/>
              </w:rPr>
              <w:instrText xml:space="preserve"> </w:instrText>
            </w:r>
            <w:r>
              <w:rPr>
                <w:noProof/>
              </w:rPr>
              <w:instrText>HYPERLINK \l "_Toc179548841"</w:instrText>
            </w:r>
            <w:r w:rsidRPr="00F66453">
              <w:rPr>
                <w:rStyle w:val="aa"/>
                <w:noProof/>
              </w:rPr>
              <w:instrText xml:space="preserve"> </w:instrText>
            </w:r>
            <w:r w:rsidRPr="00F66453">
              <w:rPr>
                <w:rStyle w:val="aa"/>
                <w:noProof/>
              </w:rPr>
            </w:r>
            <w:r w:rsidRPr="00F66453">
              <w:rPr>
                <w:rStyle w:val="aa"/>
                <w:noProof/>
              </w:rPr>
              <w:fldChar w:fldCharType="separate"/>
            </w:r>
            <w:r w:rsidRPr="00F66453">
              <w:rPr>
                <w:rStyle w:val="aa"/>
                <w:noProof/>
                <w:lang w:val="en-US"/>
              </w:rPr>
              <w:t>5.2.1.</w:t>
            </w:r>
            <w:r>
              <w:rPr>
                <w:noProof/>
                <w:color w:val="auto"/>
                <w:kern w:val="2"/>
                <w:sz w:val="22"/>
                <w:szCs w:val="24"/>
                <w:lang w:val="en-US" w:eastAsia="ko-KR"/>
                <w14:ligatures w14:val="standardContextual"/>
              </w:rPr>
              <w:tab/>
            </w:r>
            <w:r w:rsidRPr="00F66453">
              <w:rPr>
                <w:rStyle w:val="aa"/>
                <w:noProof/>
                <w:lang w:val="en-US"/>
              </w:rPr>
              <w:t>Revision Management</w:t>
            </w:r>
            <w:r>
              <w:rPr>
                <w:noProof/>
                <w:webHidden/>
              </w:rPr>
              <w:tab/>
            </w:r>
            <w:r>
              <w:rPr>
                <w:noProof/>
                <w:webHidden/>
              </w:rPr>
              <w:fldChar w:fldCharType="begin"/>
            </w:r>
            <w:r>
              <w:rPr>
                <w:noProof/>
                <w:webHidden/>
              </w:rPr>
              <w:instrText xml:space="preserve"> PAGEREF _Toc179548841 \h </w:instrText>
            </w:r>
            <w:r>
              <w:rPr>
                <w:noProof/>
                <w:webHidden/>
              </w:rPr>
            </w:r>
          </w:ins>
          <w:r>
            <w:rPr>
              <w:noProof/>
              <w:webHidden/>
            </w:rPr>
            <w:fldChar w:fldCharType="separate"/>
          </w:r>
          <w:ins w:id="109" w:author="Naehyuk Yoo" w:date="2024-10-11T14:20:00Z" w16du:dateUtc="2024-10-11T05:20:00Z">
            <w:r>
              <w:rPr>
                <w:noProof/>
                <w:webHidden/>
              </w:rPr>
              <w:t>7</w:t>
            </w:r>
            <w:r>
              <w:rPr>
                <w:noProof/>
                <w:webHidden/>
              </w:rPr>
              <w:fldChar w:fldCharType="end"/>
            </w:r>
            <w:r w:rsidRPr="00F66453">
              <w:rPr>
                <w:rStyle w:val="aa"/>
                <w:noProof/>
              </w:rPr>
              <w:fldChar w:fldCharType="end"/>
            </w:r>
          </w:ins>
        </w:p>
        <w:p w14:paraId="4297ECCF" w14:textId="5569F547" w:rsidR="009A6377" w:rsidRDefault="009A6377">
          <w:pPr>
            <w:pStyle w:val="31"/>
            <w:tabs>
              <w:tab w:val="left" w:pos="1134"/>
            </w:tabs>
            <w:rPr>
              <w:ins w:id="110" w:author="Naehyuk Yoo" w:date="2024-10-11T14:20:00Z" w16du:dateUtc="2024-10-11T05:20:00Z"/>
              <w:noProof/>
              <w:color w:val="auto"/>
              <w:kern w:val="2"/>
              <w:sz w:val="22"/>
              <w:szCs w:val="24"/>
              <w:lang w:val="en-US" w:eastAsia="ko-KR"/>
              <w14:ligatures w14:val="standardContextual"/>
            </w:rPr>
          </w:pPr>
          <w:ins w:id="111" w:author="Naehyuk Yoo" w:date="2024-10-11T14:20:00Z" w16du:dateUtc="2024-10-11T05:20:00Z">
            <w:r w:rsidRPr="00F66453">
              <w:rPr>
                <w:rStyle w:val="aa"/>
                <w:noProof/>
              </w:rPr>
              <w:fldChar w:fldCharType="begin"/>
            </w:r>
            <w:r w:rsidRPr="00F66453">
              <w:rPr>
                <w:rStyle w:val="aa"/>
                <w:noProof/>
              </w:rPr>
              <w:instrText xml:space="preserve"> </w:instrText>
            </w:r>
            <w:r>
              <w:rPr>
                <w:noProof/>
              </w:rPr>
              <w:instrText>HYPERLINK \l "_Toc179548842"</w:instrText>
            </w:r>
            <w:r w:rsidRPr="00F66453">
              <w:rPr>
                <w:rStyle w:val="aa"/>
                <w:noProof/>
              </w:rPr>
              <w:instrText xml:space="preserve"> </w:instrText>
            </w:r>
            <w:r w:rsidRPr="00F66453">
              <w:rPr>
                <w:rStyle w:val="aa"/>
                <w:noProof/>
              </w:rPr>
            </w:r>
            <w:r w:rsidRPr="00F66453">
              <w:rPr>
                <w:rStyle w:val="aa"/>
                <w:noProof/>
              </w:rPr>
              <w:fldChar w:fldCharType="separate"/>
            </w:r>
            <w:r w:rsidRPr="00F66453">
              <w:rPr>
                <w:rStyle w:val="aa"/>
                <w:noProof/>
                <w:lang w:val="en-US"/>
              </w:rPr>
              <w:t>5.2.2.</w:t>
            </w:r>
            <w:r>
              <w:rPr>
                <w:noProof/>
                <w:color w:val="auto"/>
                <w:kern w:val="2"/>
                <w:sz w:val="22"/>
                <w:szCs w:val="24"/>
                <w:lang w:val="en-US" w:eastAsia="ko-KR"/>
                <w14:ligatures w14:val="standardContextual"/>
              </w:rPr>
              <w:tab/>
            </w:r>
            <w:r w:rsidRPr="00F66453">
              <w:rPr>
                <w:rStyle w:val="aa"/>
                <w:noProof/>
                <w:lang w:val="en-US"/>
              </w:rPr>
              <w:t>Document Distribution and Retention</w:t>
            </w:r>
            <w:r>
              <w:rPr>
                <w:noProof/>
                <w:webHidden/>
              </w:rPr>
              <w:tab/>
            </w:r>
            <w:r>
              <w:rPr>
                <w:noProof/>
                <w:webHidden/>
              </w:rPr>
              <w:fldChar w:fldCharType="begin"/>
            </w:r>
            <w:r>
              <w:rPr>
                <w:noProof/>
                <w:webHidden/>
              </w:rPr>
              <w:instrText xml:space="preserve"> PAGEREF _Toc179548842 \h </w:instrText>
            </w:r>
            <w:r>
              <w:rPr>
                <w:noProof/>
                <w:webHidden/>
              </w:rPr>
            </w:r>
          </w:ins>
          <w:r>
            <w:rPr>
              <w:noProof/>
              <w:webHidden/>
            </w:rPr>
            <w:fldChar w:fldCharType="separate"/>
          </w:r>
          <w:ins w:id="112" w:author="Naehyuk Yoo" w:date="2024-10-11T14:20:00Z" w16du:dateUtc="2024-10-11T05:20:00Z">
            <w:r>
              <w:rPr>
                <w:noProof/>
                <w:webHidden/>
              </w:rPr>
              <w:t>7</w:t>
            </w:r>
            <w:r>
              <w:rPr>
                <w:noProof/>
                <w:webHidden/>
              </w:rPr>
              <w:fldChar w:fldCharType="end"/>
            </w:r>
            <w:r w:rsidRPr="00F66453">
              <w:rPr>
                <w:rStyle w:val="aa"/>
                <w:noProof/>
              </w:rPr>
              <w:fldChar w:fldCharType="end"/>
            </w:r>
          </w:ins>
        </w:p>
        <w:p w14:paraId="59648C0D" w14:textId="798A3F24" w:rsidR="009A6377" w:rsidRDefault="009A6377">
          <w:pPr>
            <w:pStyle w:val="20"/>
            <w:rPr>
              <w:ins w:id="113" w:author="Naehyuk Yoo" w:date="2024-10-11T14:20:00Z" w16du:dateUtc="2024-10-11T05:20:00Z"/>
              <w:color w:val="auto"/>
              <w:kern w:val="2"/>
              <w:szCs w:val="24"/>
              <w:lang w:val="en-US" w:eastAsia="ko-KR"/>
              <w14:ligatures w14:val="standardContextual"/>
            </w:rPr>
          </w:pPr>
          <w:ins w:id="114" w:author="Naehyuk Yoo" w:date="2024-10-11T14:20:00Z" w16du:dateUtc="2024-10-11T05:20:00Z">
            <w:r w:rsidRPr="00F66453">
              <w:rPr>
                <w:rStyle w:val="aa"/>
              </w:rPr>
              <w:fldChar w:fldCharType="begin"/>
            </w:r>
            <w:r w:rsidRPr="00F66453">
              <w:rPr>
                <w:rStyle w:val="aa"/>
              </w:rPr>
              <w:instrText xml:space="preserve"> </w:instrText>
            </w:r>
            <w:r>
              <w:instrText>HYPERLINK \l "_Toc179548843"</w:instrText>
            </w:r>
            <w:r w:rsidRPr="00F66453">
              <w:rPr>
                <w:rStyle w:val="aa"/>
              </w:rPr>
              <w:instrText xml:space="preserve"> </w:instrText>
            </w:r>
            <w:r w:rsidRPr="00F66453">
              <w:rPr>
                <w:rStyle w:val="aa"/>
              </w:rPr>
            </w:r>
            <w:r w:rsidRPr="00F66453">
              <w:rPr>
                <w:rStyle w:val="aa"/>
              </w:rPr>
              <w:fldChar w:fldCharType="separate"/>
            </w:r>
            <w:r w:rsidRPr="00F66453">
              <w:rPr>
                <w:rStyle w:val="aa"/>
                <w:lang w:eastAsia="ko-KR"/>
              </w:rPr>
              <w:t>5.3.</w:t>
            </w:r>
            <w:r>
              <w:rPr>
                <w:color w:val="auto"/>
                <w:kern w:val="2"/>
                <w:szCs w:val="24"/>
                <w:lang w:val="en-US" w:eastAsia="ko-KR"/>
                <w14:ligatures w14:val="standardContextual"/>
              </w:rPr>
              <w:tab/>
            </w:r>
            <w:r w:rsidRPr="00F66453">
              <w:rPr>
                <w:rStyle w:val="aa"/>
                <w:lang w:eastAsia="ko-KR"/>
              </w:rPr>
              <w:t>Personnel Requiremnets</w:t>
            </w:r>
            <w:r>
              <w:rPr>
                <w:webHidden/>
              </w:rPr>
              <w:tab/>
            </w:r>
            <w:r>
              <w:rPr>
                <w:webHidden/>
              </w:rPr>
              <w:fldChar w:fldCharType="begin"/>
            </w:r>
            <w:r>
              <w:rPr>
                <w:webHidden/>
              </w:rPr>
              <w:instrText xml:space="preserve"> PAGEREF _Toc179548843 \h </w:instrText>
            </w:r>
            <w:r>
              <w:rPr>
                <w:webHidden/>
              </w:rPr>
            </w:r>
          </w:ins>
          <w:r>
            <w:rPr>
              <w:webHidden/>
            </w:rPr>
            <w:fldChar w:fldCharType="separate"/>
          </w:r>
          <w:ins w:id="115" w:author="Naehyuk Yoo" w:date="2024-10-11T14:20:00Z" w16du:dateUtc="2024-10-11T05:20:00Z">
            <w:r>
              <w:rPr>
                <w:webHidden/>
              </w:rPr>
              <w:t>7</w:t>
            </w:r>
            <w:r>
              <w:rPr>
                <w:webHidden/>
              </w:rPr>
              <w:fldChar w:fldCharType="end"/>
            </w:r>
            <w:r w:rsidRPr="00F66453">
              <w:rPr>
                <w:rStyle w:val="aa"/>
              </w:rPr>
              <w:fldChar w:fldCharType="end"/>
            </w:r>
          </w:ins>
        </w:p>
        <w:p w14:paraId="015DBA2D" w14:textId="76BE579D" w:rsidR="009A6377" w:rsidRDefault="009A6377">
          <w:pPr>
            <w:pStyle w:val="31"/>
            <w:tabs>
              <w:tab w:val="left" w:pos="1134"/>
            </w:tabs>
            <w:rPr>
              <w:ins w:id="116" w:author="Naehyuk Yoo" w:date="2024-10-11T14:20:00Z" w16du:dateUtc="2024-10-11T05:20:00Z"/>
              <w:noProof/>
              <w:color w:val="auto"/>
              <w:kern w:val="2"/>
              <w:sz w:val="22"/>
              <w:szCs w:val="24"/>
              <w:lang w:val="en-US" w:eastAsia="ko-KR"/>
              <w14:ligatures w14:val="standardContextual"/>
            </w:rPr>
          </w:pPr>
          <w:ins w:id="117" w:author="Naehyuk Yoo" w:date="2024-10-11T14:20:00Z" w16du:dateUtc="2024-10-11T05:20:00Z">
            <w:r w:rsidRPr="00F66453">
              <w:rPr>
                <w:rStyle w:val="aa"/>
                <w:noProof/>
              </w:rPr>
              <w:fldChar w:fldCharType="begin"/>
            </w:r>
            <w:r w:rsidRPr="00F66453">
              <w:rPr>
                <w:rStyle w:val="aa"/>
                <w:noProof/>
              </w:rPr>
              <w:instrText xml:space="preserve"> </w:instrText>
            </w:r>
            <w:r>
              <w:rPr>
                <w:noProof/>
              </w:rPr>
              <w:instrText>HYPERLINK \l "_Toc179548844"</w:instrText>
            </w:r>
            <w:r w:rsidRPr="00F66453">
              <w:rPr>
                <w:rStyle w:val="aa"/>
                <w:noProof/>
              </w:rPr>
              <w:instrText xml:space="preserve"> </w:instrText>
            </w:r>
            <w:r w:rsidRPr="00F66453">
              <w:rPr>
                <w:rStyle w:val="aa"/>
                <w:noProof/>
              </w:rPr>
            </w:r>
            <w:r w:rsidRPr="00F66453">
              <w:rPr>
                <w:rStyle w:val="aa"/>
                <w:noProof/>
              </w:rPr>
              <w:fldChar w:fldCharType="separate"/>
            </w:r>
            <w:r w:rsidRPr="00F66453">
              <w:rPr>
                <w:rStyle w:val="aa"/>
                <w:noProof/>
                <w:lang w:val="en-US"/>
              </w:rPr>
              <w:t>5.3.1.</w:t>
            </w:r>
            <w:r>
              <w:rPr>
                <w:noProof/>
                <w:color w:val="auto"/>
                <w:kern w:val="2"/>
                <w:sz w:val="22"/>
                <w:szCs w:val="24"/>
                <w:lang w:val="en-US" w:eastAsia="ko-KR"/>
                <w14:ligatures w14:val="standardContextual"/>
              </w:rPr>
              <w:tab/>
            </w:r>
            <w:r w:rsidRPr="00F66453">
              <w:rPr>
                <w:rStyle w:val="aa"/>
                <w:noProof/>
                <w:lang w:val="en-US"/>
              </w:rPr>
              <w:t>Qualification and Roles</w:t>
            </w:r>
            <w:r>
              <w:rPr>
                <w:noProof/>
                <w:webHidden/>
              </w:rPr>
              <w:tab/>
            </w:r>
            <w:r>
              <w:rPr>
                <w:noProof/>
                <w:webHidden/>
              </w:rPr>
              <w:fldChar w:fldCharType="begin"/>
            </w:r>
            <w:r>
              <w:rPr>
                <w:noProof/>
                <w:webHidden/>
              </w:rPr>
              <w:instrText xml:space="preserve"> PAGEREF _Toc179548844 \h </w:instrText>
            </w:r>
            <w:r>
              <w:rPr>
                <w:noProof/>
                <w:webHidden/>
              </w:rPr>
            </w:r>
          </w:ins>
          <w:r>
            <w:rPr>
              <w:noProof/>
              <w:webHidden/>
            </w:rPr>
            <w:fldChar w:fldCharType="separate"/>
          </w:r>
          <w:ins w:id="118" w:author="Naehyuk Yoo" w:date="2024-10-11T14:20:00Z" w16du:dateUtc="2024-10-11T05:20:00Z">
            <w:r>
              <w:rPr>
                <w:noProof/>
                <w:webHidden/>
              </w:rPr>
              <w:t>7</w:t>
            </w:r>
            <w:r>
              <w:rPr>
                <w:noProof/>
                <w:webHidden/>
              </w:rPr>
              <w:fldChar w:fldCharType="end"/>
            </w:r>
            <w:r w:rsidRPr="00F66453">
              <w:rPr>
                <w:rStyle w:val="aa"/>
                <w:noProof/>
              </w:rPr>
              <w:fldChar w:fldCharType="end"/>
            </w:r>
          </w:ins>
        </w:p>
        <w:p w14:paraId="03BBEF99" w14:textId="1ADD4E68" w:rsidR="009A6377" w:rsidRDefault="009A6377">
          <w:pPr>
            <w:pStyle w:val="20"/>
            <w:rPr>
              <w:ins w:id="119" w:author="Naehyuk Yoo" w:date="2024-10-11T14:20:00Z" w16du:dateUtc="2024-10-11T05:20:00Z"/>
              <w:color w:val="auto"/>
              <w:kern w:val="2"/>
              <w:szCs w:val="24"/>
              <w:lang w:val="en-US" w:eastAsia="ko-KR"/>
              <w14:ligatures w14:val="standardContextual"/>
            </w:rPr>
          </w:pPr>
          <w:ins w:id="120" w:author="Naehyuk Yoo" w:date="2024-10-11T14:20:00Z" w16du:dateUtc="2024-10-11T05:20:00Z">
            <w:r w:rsidRPr="00F66453">
              <w:rPr>
                <w:rStyle w:val="aa"/>
              </w:rPr>
              <w:fldChar w:fldCharType="begin"/>
            </w:r>
            <w:r w:rsidRPr="00F66453">
              <w:rPr>
                <w:rStyle w:val="aa"/>
              </w:rPr>
              <w:instrText xml:space="preserve"> </w:instrText>
            </w:r>
            <w:r>
              <w:instrText>HYPERLINK \l "_Toc179548845"</w:instrText>
            </w:r>
            <w:r w:rsidRPr="00F66453">
              <w:rPr>
                <w:rStyle w:val="aa"/>
              </w:rPr>
              <w:instrText xml:space="preserve"> </w:instrText>
            </w:r>
            <w:r w:rsidRPr="00F66453">
              <w:rPr>
                <w:rStyle w:val="aa"/>
              </w:rPr>
            </w:r>
            <w:r w:rsidRPr="00F66453">
              <w:rPr>
                <w:rStyle w:val="aa"/>
              </w:rPr>
              <w:fldChar w:fldCharType="separate"/>
            </w:r>
            <w:r w:rsidRPr="00F66453">
              <w:rPr>
                <w:rStyle w:val="aa"/>
              </w:rPr>
              <w:t>5.4.</w:t>
            </w:r>
            <w:r>
              <w:rPr>
                <w:color w:val="auto"/>
                <w:kern w:val="2"/>
                <w:szCs w:val="24"/>
                <w:lang w:val="en-US" w:eastAsia="ko-KR"/>
                <w14:ligatures w14:val="standardContextual"/>
              </w:rPr>
              <w:tab/>
            </w:r>
            <w:r w:rsidRPr="00F66453">
              <w:rPr>
                <w:rStyle w:val="aa"/>
                <w:lang w:eastAsia="ko-KR"/>
              </w:rPr>
              <w:t>Operational Procedures</w:t>
            </w:r>
            <w:r>
              <w:rPr>
                <w:webHidden/>
              </w:rPr>
              <w:tab/>
            </w:r>
            <w:r>
              <w:rPr>
                <w:webHidden/>
              </w:rPr>
              <w:fldChar w:fldCharType="begin"/>
            </w:r>
            <w:r>
              <w:rPr>
                <w:webHidden/>
              </w:rPr>
              <w:instrText xml:space="preserve"> PAGEREF _Toc179548845 \h </w:instrText>
            </w:r>
            <w:r>
              <w:rPr>
                <w:webHidden/>
              </w:rPr>
            </w:r>
          </w:ins>
          <w:r>
            <w:rPr>
              <w:webHidden/>
            </w:rPr>
            <w:fldChar w:fldCharType="separate"/>
          </w:r>
          <w:ins w:id="121" w:author="Naehyuk Yoo" w:date="2024-10-11T14:20:00Z" w16du:dateUtc="2024-10-11T05:20:00Z">
            <w:r>
              <w:rPr>
                <w:webHidden/>
              </w:rPr>
              <w:t>8</w:t>
            </w:r>
            <w:r>
              <w:rPr>
                <w:webHidden/>
              </w:rPr>
              <w:fldChar w:fldCharType="end"/>
            </w:r>
            <w:r w:rsidRPr="00F66453">
              <w:rPr>
                <w:rStyle w:val="aa"/>
              </w:rPr>
              <w:fldChar w:fldCharType="end"/>
            </w:r>
          </w:ins>
        </w:p>
        <w:p w14:paraId="5BE36A3E" w14:textId="1AF2BDEE" w:rsidR="009A6377" w:rsidRDefault="009A6377">
          <w:pPr>
            <w:pStyle w:val="31"/>
            <w:tabs>
              <w:tab w:val="left" w:pos="1134"/>
            </w:tabs>
            <w:rPr>
              <w:ins w:id="122" w:author="Naehyuk Yoo" w:date="2024-10-11T14:20:00Z" w16du:dateUtc="2024-10-11T05:20:00Z"/>
              <w:noProof/>
              <w:color w:val="auto"/>
              <w:kern w:val="2"/>
              <w:sz w:val="22"/>
              <w:szCs w:val="24"/>
              <w:lang w:val="en-US" w:eastAsia="ko-KR"/>
              <w14:ligatures w14:val="standardContextual"/>
            </w:rPr>
          </w:pPr>
          <w:ins w:id="123" w:author="Naehyuk Yoo" w:date="2024-10-11T14:20:00Z" w16du:dateUtc="2024-10-11T05:20:00Z">
            <w:r w:rsidRPr="00F66453">
              <w:rPr>
                <w:rStyle w:val="aa"/>
                <w:noProof/>
              </w:rPr>
              <w:fldChar w:fldCharType="begin"/>
            </w:r>
            <w:r w:rsidRPr="00F66453">
              <w:rPr>
                <w:rStyle w:val="aa"/>
                <w:noProof/>
              </w:rPr>
              <w:instrText xml:space="preserve"> </w:instrText>
            </w:r>
            <w:r>
              <w:rPr>
                <w:noProof/>
              </w:rPr>
              <w:instrText>HYPERLINK \l "_Toc179548846"</w:instrText>
            </w:r>
            <w:r w:rsidRPr="00F66453">
              <w:rPr>
                <w:rStyle w:val="aa"/>
                <w:noProof/>
              </w:rPr>
              <w:instrText xml:space="preserve"> </w:instrText>
            </w:r>
            <w:r w:rsidRPr="00F66453">
              <w:rPr>
                <w:rStyle w:val="aa"/>
                <w:noProof/>
              </w:rPr>
            </w:r>
            <w:r w:rsidRPr="00F66453">
              <w:rPr>
                <w:rStyle w:val="aa"/>
                <w:noProof/>
              </w:rPr>
              <w:fldChar w:fldCharType="separate"/>
            </w:r>
            <w:r w:rsidRPr="00F66453">
              <w:rPr>
                <w:rStyle w:val="aa"/>
                <w:noProof/>
              </w:rPr>
              <w:t>5.4.1.</w:t>
            </w:r>
            <w:r>
              <w:rPr>
                <w:noProof/>
                <w:color w:val="auto"/>
                <w:kern w:val="2"/>
                <w:sz w:val="22"/>
                <w:szCs w:val="24"/>
                <w:lang w:val="en-US" w:eastAsia="ko-KR"/>
                <w14:ligatures w14:val="standardContextual"/>
              </w:rPr>
              <w:tab/>
            </w:r>
            <w:r w:rsidRPr="00F66453">
              <w:rPr>
                <w:rStyle w:val="aa"/>
                <w:noProof/>
              </w:rPr>
              <w:t>Operational Planning</w:t>
            </w:r>
            <w:r>
              <w:rPr>
                <w:noProof/>
                <w:webHidden/>
              </w:rPr>
              <w:tab/>
            </w:r>
            <w:r>
              <w:rPr>
                <w:noProof/>
                <w:webHidden/>
              </w:rPr>
              <w:fldChar w:fldCharType="begin"/>
            </w:r>
            <w:r>
              <w:rPr>
                <w:noProof/>
                <w:webHidden/>
              </w:rPr>
              <w:instrText xml:space="preserve"> PAGEREF _Toc179548846 \h </w:instrText>
            </w:r>
            <w:r>
              <w:rPr>
                <w:noProof/>
                <w:webHidden/>
              </w:rPr>
            </w:r>
          </w:ins>
          <w:r>
            <w:rPr>
              <w:noProof/>
              <w:webHidden/>
            </w:rPr>
            <w:fldChar w:fldCharType="separate"/>
          </w:r>
          <w:ins w:id="124" w:author="Naehyuk Yoo" w:date="2024-10-11T14:20:00Z" w16du:dateUtc="2024-10-11T05:20:00Z">
            <w:r>
              <w:rPr>
                <w:noProof/>
                <w:webHidden/>
              </w:rPr>
              <w:t>8</w:t>
            </w:r>
            <w:r>
              <w:rPr>
                <w:noProof/>
                <w:webHidden/>
              </w:rPr>
              <w:fldChar w:fldCharType="end"/>
            </w:r>
            <w:r w:rsidRPr="00F66453">
              <w:rPr>
                <w:rStyle w:val="aa"/>
                <w:noProof/>
              </w:rPr>
              <w:fldChar w:fldCharType="end"/>
            </w:r>
          </w:ins>
        </w:p>
        <w:p w14:paraId="3E6FB18F" w14:textId="1F6BF797" w:rsidR="009A6377" w:rsidRDefault="009A6377">
          <w:pPr>
            <w:pStyle w:val="31"/>
            <w:tabs>
              <w:tab w:val="left" w:pos="1134"/>
            </w:tabs>
            <w:rPr>
              <w:ins w:id="125" w:author="Naehyuk Yoo" w:date="2024-10-11T14:20:00Z" w16du:dateUtc="2024-10-11T05:20:00Z"/>
              <w:noProof/>
              <w:color w:val="auto"/>
              <w:kern w:val="2"/>
              <w:sz w:val="22"/>
              <w:szCs w:val="24"/>
              <w:lang w:val="en-US" w:eastAsia="ko-KR"/>
              <w14:ligatures w14:val="standardContextual"/>
            </w:rPr>
          </w:pPr>
          <w:ins w:id="126" w:author="Naehyuk Yoo" w:date="2024-10-11T14:20:00Z" w16du:dateUtc="2024-10-11T05:20:00Z">
            <w:r w:rsidRPr="00F66453">
              <w:rPr>
                <w:rStyle w:val="aa"/>
                <w:noProof/>
              </w:rPr>
              <w:fldChar w:fldCharType="begin"/>
            </w:r>
            <w:r w:rsidRPr="00F66453">
              <w:rPr>
                <w:rStyle w:val="aa"/>
                <w:noProof/>
              </w:rPr>
              <w:instrText xml:space="preserve"> </w:instrText>
            </w:r>
            <w:r>
              <w:rPr>
                <w:noProof/>
              </w:rPr>
              <w:instrText>HYPERLINK \l "_Toc179548847"</w:instrText>
            </w:r>
            <w:r w:rsidRPr="00F66453">
              <w:rPr>
                <w:rStyle w:val="aa"/>
                <w:noProof/>
              </w:rPr>
              <w:instrText xml:space="preserve"> </w:instrText>
            </w:r>
            <w:r w:rsidRPr="00F66453">
              <w:rPr>
                <w:rStyle w:val="aa"/>
                <w:noProof/>
              </w:rPr>
            </w:r>
            <w:r w:rsidRPr="00F66453">
              <w:rPr>
                <w:rStyle w:val="aa"/>
                <w:noProof/>
              </w:rPr>
              <w:fldChar w:fldCharType="separate"/>
            </w:r>
            <w:r w:rsidRPr="00F66453">
              <w:rPr>
                <w:rStyle w:val="aa"/>
                <w:noProof/>
              </w:rPr>
              <w:t>5.4.2.</w:t>
            </w:r>
            <w:r>
              <w:rPr>
                <w:noProof/>
                <w:color w:val="auto"/>
                <w:kern w:val="2"/>
                <w:sz w:val="22"/>
                <w:szCs w:val="24"/>
                <w:lang w:val="en-US" w:eastAsia="ko-KR"/>
                <w14:ligatures w14:val="standardContextual"/>
              </w:rPr>
              <w:tab/>
            </w:r>
            <w:r w:rsidRPr="00F66453">
              <w:rPr>
                <w:rStyle w:val="aa"/>
                <w:noProof/>
              </w:rPr>
              <w:t>Pre Flight and Post Flight Inspections</w:t>
            </w:r>
            <w:r>
              <w:rPr>
                <w:noProof/>
                <w:webHidden/>
              </w:rPr>
              <w:tab/>
            </w:r>
            <w:r>
              <w:rPr>
                <w:noProof/>
                <w:webHidden/>
              </w:rPr>
              <w:fldChar w:fldCharType="begin"/>
            </w:r>
            <w:r>
              <w:rPr>
                <w:noProof/>
                <w:webHidden/>
              </w:rPr>
              <w:instrText xml:space="preserve"> PAGEREF _Toc179548847 \h </w:instrText>
            </w:r>
            <w:r>
              <w:rPr>
                <w:noProof/>
                <w:webHidden/>
              </w:rPr>
            </w:r>
          </w:ins>
          <w:r>
            <w:rPr>
              <w:noProof/>
              <w:webHidden/>
            </w:rPr>
            <w:fldChar w:fldCharType="separate"/>
          </w:r>
          <w:ins w:id="127" w:author="Naehyuk Yoo" w:date="2024-10-11T14:20:00Z" w16du:dateUtc="2024-10-11T05:20:00Z">
            <w:r>
              <w:rPr>
                <w:noProof/>
                <w:webHidden/>
              </w:rPr>
              <w:t>8</w:t>
            </w:r>
            <w:r>
              <w:rPr>
                <w:noProof/>
                <w:webHidden/>
              </w:rPr>
              <w:fldChar w:fldCharType="end"/>
            </w:r>
            <w:r w:rsidRPr="00F66453">
              <w:rPr>
                <w:rStyle w:val="aa"/>
                <w:noProof/>
              </w:rPr>
              <w:fldChar w:fldCharType="end"/>
            </w:r>
          </w:ins>
        </w:p>
        <w:p w14:paraId="5DFB9E27" w14:textId="46DF12DC" w:rsidR="009A6377" w:rsidRDefault="009A6377">
          <w:pPr>
            <w:pStyle w:val="31"/>
            <w:tabs>
              <w:tab w:val="left" w:pos="1134"/>
            </w:tabs>
            <w:rPr>
              <w:ins w:id="128" w:author="Naehyuk Yoo" w:date="2024-10-11T14:20:00Z" w16du:dateUtc="2024-10-11T05:20:00Z"/>
              <w:noProof/>
              <w:color w:val="auto"/>
              <w:kern w:val="2"/>
              <w:sz w:val="22"/>
              <w:szCs w:val="24"/>
              <w:lang w:val="en-US" w:eastAsia="ko-KR"/>
              <w14:ligatures w14:val="standardContextual"/>
            </w:rPr>
          </w:pPr>
          <w:ins w:id="129" w:author="Naehyuk Yoo" w:date="2024-10-11T14:20:00Z" w16du:dateUtc="2024-10-11T05:20:00Z">
            <w:r w:rsidRPr="00F66453">
              <w:rPr>
                <w:rStyle w:val="aa"/>
                <w:noProof/>
              </w:rPr>
              <w:fldChar w:fldCharType="begin"/>
            </w:r>
            <w:r w:rsidRPr="00F66453">
              <w:rPr>
                <w:rStyle w:val="aa"/>
                <w:noProof/>
              </w:rPr>
              <w:instrText xml:space="preserve"> </w:instrText>
            </w:r>
            <w:r>
              <w:rPr>
                <w:noProof/>
              </w:rPr>
              <w:instrText>HYPERLINK \l "_Toc179548848"</w:instrText>
            </w:r>
            <w:r w:rsidRPr="00F66453">
              <w:rPr>
                <w:rStyle w:val="aa"/>
                <w:noProof/>
              </w:rPr>
              <w:instrText xml:space="preserve"> </w:instrText>
            </w:r>
            <w:r w:rsidRPr="00F66453">
              <w:rPr>
                <w:rStyle w:val="aa"/>
                <w:noProof/>
              </w:rPr>
            </w:r>
            <w:r w:rsidRPr="00F66453">
              <w:rPr>
                <w:rStyle w:val="aa"/>
                <w:noProof/>
              </w:rPr>
              <w:fldChar w:fldCharType="separate"/>
            </w:r>
            <w:r w:rsidRPr="00F66453">
              <w:rPr>
                <w:rStyle w:val="aa"/>
                <w:noProof/>
              </w:rPr>
              <w:t>5.4.3.</w:t>
            </w:r>
            <w:r>
              <w:rPr>
                <w:noProof/>
                <w:color w:val="auto"/>
                <w:kern w:val="2"/>
                <w:sz w:val="22"/>
                <w:szCs w:val="24"/>
                <w:lang w:val="en-US" w:eastAsia="ko-KR"/>
                <w14:ligatures w14:val="standardContextual"/>
              </w:rPr>
              <w:tab/>
            </w:r>
            <w:r w:rsidRPr="00F66453">
              <w:rPr>
                <w:rStyle w:val="aa"/>
                <w:noProof/>
              </w:rPr>
              <w:t>Emergency and Contingency Procedures</w:t>
            </w:r>
            <w:r>
              <w:rPr>
                <w:noProof/>
                <w:webHidden/>
              </w:rPr>
              <w:tab/>
            </w:r>
            <w:r>
              <w:rPr>
                <w:noProof/>
                <w:webHidden/>
              </w:rPr>
              <w:fldChar w:fldCharType="begin"/>
            </w:r>
            <w:r>
              <w:rPr>
                <w:noProof/>
                <w:webHidden/>
              </w:rPr>
              <w:instrText xml:space="preserve"> PAGEREF _Toc179548848 \h </w:instrText>
            </w:r>
            <w:r>
              <w:rPr>
                <w:noProof/>
                <w:webHidden/>
              </w:rPr>
            </w:r>
          </w:ins>
          <w:r>
            <w:rPr>
              <w:noProof/>
              <w:webHidden/>
            </w:rPr>
            <w:fldChar w:fldCharType="separate"/>
          </w:r>
          <w:ins w:id="130" w:author="Naehyuk Yoo" w:date="2024-10-11T14:20:00Z" w16du:dateUtc="2024-10-11T05:20:00Z">
            <w:r>
              <w:rPr>
                <w:noProof/>
                <w:webHidden/>
              </w:rPr>
              <w:t>8</w:t>
            </w:r>
            <w:r>
              <w:rPr>
                <w:noProof/>
                <w:webHidden/>
              </w:rPr>
              <w:fldChar w:fldCharType="end"/>
            </w:r>
            <w:r w:rsidRPr="00F66453">
              <w:rPr>
                <w:rStyle w:val="aa"/>
                <w:noProof/>
              </w:rPr>
              <w:fldChar w:fldCharType="end"/>
            </w:r>
          </w:ins>
        </w:p>
        <w:p w14:paraId="18EF2AE4" w14:textId="0730C345" w:rsidR="009A6377" w:rsidRDefault="009A6377">
          <w:pPr>
            <w:pStyle w:val="20"/>
            <w:rPr>
              <w:ins w:id="131" w:author="Naehyuk Yoo" w:date="2024-10-11T14:20:00Z" w16du:dateUtc="2024-10-11T05:20:00Z"/>
              <w:color w:val="auto"/>
              <w:kern w:val="2"/>
              <w:szCs w:val="24"/>
              <w:lang w:val="en-US" w:eastAsia="ko-KR"/>
              <w14:ligatures w14:val="standardContextual"/>
            </w:rPr>
          </w:pPr>
          <w:ins w:id="132" w:author="Naehyuk Yoo" w:date="2024-10-11T14:20:00Z" w16du:dateUtc="2024-10-11T05:20:00Z">
            <w:r w:rsidRPr="00F66453">
              <w:rPr>
                <w:rStyle w:val="aa"/>
              </w:rPr>
              <w:fldChar w:fldCharType="begin"/>
            </w:r>
            <w:r w:rsidRPr="00F66453">
              <w:rPr>
                <w:rStyle w:val="aa"/>
              </w:rPr>
              <w:instrText xml:space="preserve"> </w:instrText>
            </w:r>
            <w:r>
              <w:instrText>HYPERLINK \l "_Toc179548849"</w:instrText>
            </w:r>
            <w:r w:rsidRPr="00F66453">
              <w:rPr>
                <w:rStyle w:val="aa"/>
              </w:rPr>
              <w:instrText xml:space="preserve"> </w:instrText>
            </w:r>
            <w:r w:rsidRPr="00F66453">
              <w:rPr>
                <w:rStyle w:val="aa"/>
              </w:rPr>
            </w:r>
            <w:r w:rsidRPr="00F66453">
              <w:rPr>
                <w:rStyle w:val="aa"/>
              </w:rPr>
              <w:fldChar w:fldCharType="separate"/>
            </w:r>
            <w:r w:rsidRPr="00F66453">
              <w:rPr>
                <w:rStyle w:val="aa"/>
              </w:rPr>
              <w:t>5.5.</w:t>
            </w:r>
            <w:r>
              <w:rPr>
                <w:color w:val="auto"/>
                <w:kern w:val="2"/>
                <w:szCs w:val="24"/>
                <w:lang w:val="en-US" w:eastAsia="ko-KR"/>
                <w14:ligatures w14:val="standardContextual"/>
              </w:rPr>
              <w:tab/>
            </w:r>
            <w:r w:rsidRPr="00F66453">
              <w:rPr>
                <w:rStyle w:val="aa"/>
              </w:rPr>
              <w:t>Operational limitations</w:t>
            </w:r>
            <w:r>
              <w:rPr>
                <w:webHidden/>
              </w:rPr>
              <w:tab/>
            </w:r>
            <w:r>
              <w:rPr>
                <w:webHidden/>
              </w:rPr>
              <w:fldChar w:fldCharType="begin"/>
            </w:r>
            <w:r>
              <w:rPr>
                <w:webHidden/>
              </w:rPr>
              <w:instrText xml:space="preserve"> PAGEREF _Toc179548849 \h </w:instrText>
            </w:r>
            <w:r>
              <w:rPr>
                <w:webHidden/>
              </w:rPr>
            </w:r>
          </w:ins>
          <w:r>
            <w:rPr>
              <w:webHidden/>
            </w:rPr>
            <w:fldChar w:fldCharType="separate"/>
          </w:r>
          <w:ins w:id="133" w:author="Naehyuk Yoo" w:date="2024-10-11T14:20:00Z" w16du:dateUtc="2024-10-11T05:20:00Z">
            <w:r>
              <w:rPr>
                <w:webHidden/>
              </w:rPr>
              <w:t>8</w:t>
            </w:r>
            <w:r>
              <w:rPr>
                <w:webHidden/>
              </w:rPr>
              <w:fldChar w:fldCharType="end"/>
            </w:r>
            <w:r w:rsidRPr="00F66453">
              <w:rPr>
                <w:rStyle w:val="aa"/>
              </w:rPr>
              <w:fldChar w:fldCharType="end"/>
            </w:r>
          </w:ins>
        </w:p>
        <w:p w14:paraId="2A4D35CF" w14:textId="76D2BC4F" w:rsidR="009A6377" w:rsidRDefault="009A6377">
          <w:pPr>
            <w:pStyle w:val="31"/>
            <w:tabs>
              <w:tab w:val="left" w:pos="1134"/>
            </w:tabs>
            <w:rPr>
              <w:ins w:id="134" w:author="Naehyuk Yoo" w:date="2024-10-11T14:20:00Z" w16du:dateUtc="2024-10-11T05:20:00Z"/>
              <w:noProof/>
              <w:color w:val="auto"/>
              <w:kern w:val="2"/>
              <w:sz w:val="22"/>
              <w:szCs w:val="24"/>
              <w:lang w:val="en-US" w:eastAsia="ko-KR"/>
              <w14:ligatures w14:val="standardContextual"/>
            </w:rPr>
          </w:pPr>
          <w:ins w:id="135" w:author="Naehyuk Yoo" w:date="2024-10-11T14:20:00Z" w16du:dateUtc="2024-10-11T05:20:00Z">
            <w:r w:rsidRPr="00F66453">
              <w:rPr>
                <w:rStyle w:val="aa"/>
                <w:noProof/>
              </w:rPr>
              <w:fldChar w:fldCharType="begin"/>
            </w:r>
            <w:r w:rsidRPr="00F66453">
              <w:rPr>
                <w:rStyle w:val="aa"/>
                <w:noProof/>
              </w:rPr>
              <w:instrText xml:space="preserve"> </w:instrText>
            </w:r>
            <w:r>
              <w:rPr>
                <w:noProof/>
              </w:rPr>
              <w:instrText>HYPERLINK \l "_Toc179548850"</w:instrText>
            </w:r>
            <w:r w:rsidRPr="00F66453">
              <w:rPr>
                <w:rStyle w:val="aa"/>
                <w:noProof/>
              </w:rPr>
              <w:instrText xml:space="preserve"> </w:instrText>
            </w:r>
            <w:r w:rsidRPr="00F66453">
              <w:rPr>
                <w:rStyle w:val="aa"/>
                <w:noProof/>
              </w:rPr>
            </w:r>
            <w:r w:rsidRPr="00F66453">
              <w:rPr>
                <w:rStyle w:val="aa"/>
                <w:noProof/>
              </w:rPr>
              <w:fldChar w:fldCharType="separate"/>
            </w:r>
            <w:r w:rsidRPr="00F66453">
              <w:rPr>
                <w:rStyle w:val="aa"/>
                <w:noProof/>
              </w:rPr>
              <w:t>5.5.1.</w:t>
            </w:r>
            <w:r>
              <w:rPr>
                <w:noProof/>
                <w:color w:val="auto"/>
                <w:kern w:val="2"/>
                <w:sz w:val="22"/>
                <w:szCs w:val="24"/>
                <w:lang w:val="en-US" w:eastAsia="ko-KR"/>
                <w14:ligatures w14:val="standardContextual"/>
              </w:rPr>
              <w:tab/>
            </w:r>
            <w:r w:rsidRPr="00F66453">
              <w:rPr>
                <w:rStyle w:val="aa"/>
                <w:noProof/>
              </w:rPr>
              <w:t>Enviro</w:t>
            </w:r>
            <w:r w:rsidRPr="00F66453">
              <w:rPr>
                <w:rStyle w:val="aa"/>
                <w:noProof/>
                <w:lang w:eastAsia="ko-KR"/>
              </w:rPr>
              <w:t>n</w:t>
            </w:r>
            <w:r w:rsidRPr="00F66453">
              <w:rPr>
                <w:rStyle w:val="aa"/>
                <w:noProof/>
              </w:rPr>
              <w:t>mental conditions</w:t>
            </w:r>
            <w:r>
              <w:rPr>
                <w:noProof/>
                <w:webHidden/>
              </w:rPr>
              <w:tab/>
            </w:r>
            <w:r>
              <w:rPr>
                <w:noProof/>
                <w:webHidden/>
              </w:rPr>
              <w:fldChar w:fldCharType="begin"/>
            </w:r>
            <w:r>
              <w:rPr>
                <w:noProof/>
                <w:webHidden/>
              </w:rPr>
              <w:instrText xml:space="preserve"> PAGEREF _Toc179548850 \h </w:instrText>
            </w:r>
            <w:r>
              <w:rPr>
                <w:noProof/>
                <w:webHidden/>
              </w:rPr>
            </w:r>
          </w:ins>
          <w:r>
            <w:rPr>
              <w:noProof/>
              <w:webHidden/>
            </w:rPr>
            <w:fldChar w:fldCharType="separate"/>
          </w:r>
          <w:ins w:id="136" w:author="Naehyuk Yoo" w:date="2024-10-11T14:20:00Z" w16du:dateUtc="2024-10-11T05:20:00Z">
            <w:r>
              <w:rPr>
                <w:noProof/>
                <w:webHidden/>
              </w:rPr>
              <w:t>8</w:t>
            </w:r>
            <w:r>
              <w:rPr>
                <w:noProof/>
                <w:webHidden/>
              </w:rPr>
              <w:fldChar w:fldCharType="end"/>
            </w:r>
            <w:r w:rsidRPr="00F66453">
              <w:rPr>
                <w:rStyle w:val="aa"/>
                <w:noProof/>
              </w:rPr>
              <w:fldChar w:fldCharType="end"/>
            </w:r>
          </w:ins>
        </w:p>
        <w:p w14:paraId="6F161CE4" w14:textId="13CB16F7" w:rsidR="009A6377" w:rsidRDefault="009A6377">
          <w:pPr>
            <w:pStyle w:val="31"/>
            <w:tabs>
              <w:tab w:val="left" w:pos="1134"/>
            </w:tabs>
            <w:rPr>
              <w:ins w:id="137" w:author="Naehyuk Yoo" w:date="2024-10-11T14:20:00Z" w16du:dateUtc="2024-10-11T05:20:00Z"/>
              <w:noProof/>
              <w:color w:val="auto"/>
              <w:kern w:val="2"/>
              <w:sz w:val="22"/>
              <w:szCs w:val="24"/>
              <w:lang w:val="en-US" w:eastAsia="ko-KR"/>
              <w14:ligatures w14:val="standardContextual"/>
            </w:rPr>
          </w:pPr>
          <w:ins w:id="138" w:author="Naehyuk Yoo" w:date="2024-10-11T14:20:00Z" w16du:dateUtc="2024-10-11T05:20:00Z">
            <w:r w:rsidRPr="00F66453">
              <w:rPr>
                <w:rStyle w:val="aa"/>
                <w:noProof/>
              </w:rPr>
              <w:fldChar w:fldCharType="begin"/>
            </w:r>
            <w:r w:rsidRPr="00F66453">
              <w:rPr>
                <w:rStyle w:val="aa"/>
                <w:noProof/>
              </w:rPr>
              <w:instrText xml:space="preserve"> </w:instrText>
            </w:r>
            <w:r>
              <w:rPr>
                <w:noProof/>
              </w:rPr>
              <w:instrText>HYPERLINK \l "_Toc179548851"</w:instrText>
            </w:r>
            <w:r w:rsidRPr="00F66453">
              <w:rPr>
                <w:rStyle w:val="aa"/>
                <w:noProof/>
              </w:rPr>
              <w:instrText xml:space="preserve"> </w:instrText>
            </w:r>
            <w:r w:rsidRPr="00F66453">
              <w:rPr>
                <w:rStyle w:val="aa"/>
                <w:noProof/>
              </w:rPr>
            </w:r>
            <w:r w:rsidRPr="00F66453">
              <w:rPr>
                <w:rStyle w:val="aa"/>
                <w:noProof/>
              </w:rPr>
              <w:fldChar w:fldCharType="separate"/>
            </w:r>
            <w:r w:rsidRPr="00F66453">
              <w:rPr>
                <w:rStyle w:val="aa"/>
                <w:noProof/>
              </w:rPr>
              <w:t>5.5.2.</w:t>
            </w:r>
            <w:r>
              <w:rPr>
                <w:noProof/>
                <w:color w:val="auto"/>
                <w:kern w:val="2"/>
                <w:sz w:val="22"/>
                <w:szCs w:val="24"/>
                <w:lang w:val="en-US" w:eastAsia="ko-KR"/>
                <w14:ligatures w14:val="standardContextual"/>
              </w:rPr>
              <w:tab/>
            </w:r>
            <w:r w:rsidRPr="00F66453">
              <w:rPr>
                <w:rStyle w:val="aa"/>
                <w:noProof/>
              </w:rPr>
              <w:t>Technical Limitations</w:t>
            </w:r>
            <w:r>
              <w:rPr>
                <w:noProof/>
                <w:webHidden/>
              </w:rPr>
              <w:tab/>
            </w:r>
            <w:r>
              <w:rPr>
                <w:noProof/>
                <w:webHidden/>
              </w:rPr>
              <w:fldChar w:fldCharType="begin"/>
            </w:r>
            <w:r>
              <w:rPr>
                <w:noProof/>
                <w:webHidden/>
              </w:rPr>
              <w:instrText xml:space="preserve"> PAGEREF _Toc179548851 \h </w:instrText>
            </w:r>
            <w:r>
              <w:rPr>
                <w:noProof/>
                <w:webHidden/>
              </w:rPr>
            </w:r>
          </w:ins>
          <w:r>
            <w:rPr>
              <w:noProof/>
              <w:webHidden/>
            </w:rPr>
            <w:fldChar w:fldCharType="separate"/>
          </w:r>
          <w:ins w:id="139" w:author="Naehyuk Yoo" w:date="2024-10-11T14:20:00Z" w16du:dateUtc="2024-10-11T05:20:00Z">
            <w:r>
              <w:rPr>
                <w:noProof/>
                <w:webHidden/>
              </w:rPr>
              <w:t>8</w:t>
            </w:r>
            <w:r>
              <w:rPr>
                <w:noProof/>
                <w:webHidden/>
              </w:rPr>
              <w:fldChar w:fldCharType="end"/>
            </w:r>
            <w:r w:rsidRPr="00F66453">
              <w:rPr>
                <w:rStyle w:val="aa"/>
                <w:noProof/>
              </w:rPr>
              <w:fldChar w:fldCharType="end"/>
            </w:r>
          </w:ins>
        </w:p>
        <w:p w14:paraId="3E5F36BD" w14:textId="2E51AED3" w:rsidR="009A6377" w:rsidRDefault="009A6377">
          <w:pPr>
            <w:pStyle w:val="31"/>
            <w:tabs>
              <w:tab w:val="left" w:pos="1134"/>
            </w:tabs>
            <w:rPr>
              <w:ins w:id="140" w:author="Naehyuk Yoo" w:date="2024-10-11T14:20:00Z" w16du:dateUtc="2024-10-11T05:20:00Z"/>
              <w:noProof/>
              <w:color w:val="auto"/>
              <w:kern w:val="2"/>
              <w:sz w:val="22"/>
              <w:szCs w:val="24"/>
              <w:lang w:val="en-US" w:eastAsia="ko-KR"/>
              <w14:ligatures w14:val="standardContextual"/>
            </w:rPr>
          </w:pPr>
          <w:ins w:id="141" w:author="Naehyuk Yoo" w:date="2024-10-11T14:20:00Z" w16du:dateUtc="2024-10-11T05:20:00Z">
            <w:r w:rsidRPr="00F66453">
              <w:rPr>
                <w:rStyle w:val="aa"/>
                <w:noProof/>
              </w:rPr>
              <w:fldChar w:fldCharType="begin"/>
            </w:r>
            <w:r w:rsidRPr="00F66453">
              <w:rPr>
                <w:rStyle w:val="aa"/>
                <w:noProof/>
              </w:rPr>
              <w:instrText xml:space="preserve"> </w:instrText>
            </w:r>
            <w:r>
              <w:rPr>
                <w:noProof/>
              </w:rPr>
              <w:instrText>HYPERLINK \l "_Toc179548852"</w:instrText>
            </w:r>
            <w:r w:rsidRPr="00F66453">
              <w:rPr>
                <w:rStyle w:val="aa"/>
                <w:noProof/>
              </w:rPr>
              <w:instrText xml:space="preserve"> </w:instrText>
            </w:r>
            <w:r w:rsidRPr="00F66453">
              <w:rPr>
                <w:rStyle w:val="aa"/>
                <w:noProof/>
              </w:rPr>
            </w:r>
            <w:r w:rsidRPr="00F66453">
              <w:rPr>
                <w:rStyle w:val="aa"/>
                <w:noProof/>
              </w:rPr>
              <w:fldChar w:fldCharType="separate"/>
            </w:r>
            <w:r w:rsidRPr="00F66453">
              <w:rPr>
                <w:rStyle w:val="aa"/>
                <w:noProof/>
              </w:rPr>
              <w:t>5.5.3.</w:t>
            </w:r>
            <w:r>
              <w:rPr>
                <w:noProof/>
                <w:color w:val="auto"/>
                <w:kern w:val="2"/>
                <w:sz w:val="22"/>
                <w:szCs w:val="24"/>
                <w:lang w:val="en-US" w:eastAsia="ko-KR"/>
                <w14:ligatures w14:val="standardContextual"/>
              </w:rPr>
              <w:tab/>
            </w:r>
            <w:r w:rsidRPr="00F66453">
              <w:rPr>
                <w:rStyle w:val="aa"/>
                <w:noProof/>
              </w:rPr>
              <w:t>Flight Areas and Restrictions</w:t>
            </w:r>
            <w:r>
              <w:rPr>
                <w:noProof/>
                <w:webHidden/>
              </w:rPr>
              <w:tab/>
            </w:r>
            <w:r>
              <w:rPr>
                <w:noProof/>
                <w:webHidden/>
              </w:rPr>
              <w:fldChar w:fldCharType="begin"/>
            </w:r>
            <w:r>
              <w:rPr>
                <w:noProof/>
                <w:webHidden/>
              </w:rPr>
              <w:instrText xml:space="preserve"> PAGEREF _Toc179548852 \h </w:instrText>
            </w:r>
            <w:r>
              <w:rPr>
                <w:noProof/>
                <w:webHidden/>
              </w:rPr>
            </w:r>
          </w:ins>
          <w:r>
            <w:rPr>
              <w:noProof/>
              <w:webHidden/>
            </w:rPr>
            <w:fldChar w:fldCharType="separate"/>
          </w:r>
          <w:ins w:id="142" w:author="Naehyuk Yoo" w:date="2024-10-11T14:20:00Z" w16du:dateUtc="2024-10-11T05:20:00Z">
            <w:r>
              <w:rPr>
                <w:noProof/>
                <w:webHidden/>
              </w:rPr>
              <w:t>9</w:t>
            </w:r>
            <w:r>
              <w:rPr>
                <w:noProof/>
                <w:webHidden/>
              </w:rPr>
              <w:fldChar w:fldCharType="end"/>
            </w:r>
            <w:r w:rsidRPr="00F66453">
              <w:rPr>
                <w:rStyle w:val="aa"/>
                <w:noProof/>
              </w:rPr>
              <w:fldChar w:fldCharType="end"/>
            </w:r>
          </w:ins>
        </w:p>
        <w:p w14:paraId="65C3B751" w14:textId="45440959" w:rsidR="009A6377" w:rsidRDefault="009A6377">
          <w:pPr>
            <w:pStyle w:val="31"/>
            <w:tabs>
              <w:tab w:val="left" w:pos="1134"/>
            </w:tabs>
            <w:rPr>
              <w:ins w:id="143" w:author="Naehyuk Yoo" w:date="2024-10-11T14:20:00Z" w16du:dateUtc="2024-10-11T05:20:00Z"/>
              <w:noProof/>
              <w:color w:val="auto"/>
              <w:kern w:val="2"/>
              <w:sz w:val="22"/>
              <w:szCs w:val="24"/>
              <w:lang w:val="en-US" w:eastAsia="ko-KR"/>
              <w14:ligatures w14:val="standardContextual"/>
            </w:rPr>
          </w:pPr>
          <w:ins w:id="144" w:author="Naehyuk Yoo" w:date="2024-10-11T14:20:00Z" w16du:dateUtc="2024-10-11T05:20:00Z">
            <w:r w:rsidRPr="00F66453">
              <w:rPr>
                <w:rStyle w:val="aa"/>
                <w:noProof/>
              </w:rPr>
              <w:fldChar w:fldCharType="begin"/>
            </w:r>
            <w:r w:rsidRPr="00F66453">
              <w:rPr>
                <w:rStyle w:val="aa"/>
                <w:noProof/>
              </w:rPr>
              <w:instrText xml:space="preserve"> </w:instrText>
            </w:r>
            <w:r>
              <w:rPr>
                <w:noProof/>
              </w:rPr>
              <w:instrText>HYPERLINK \l "_Toc179548853"</w:instrText>
            </w:r>
            <w:r w:rsidRPr="00F66453">
              <w:rPr>
                <w:rStyle w:val="aa"/>
                <w:noProof/>
              </w:rPr>
              <w:instrText xml:space="preserve"> </w:instrText>
            </w:r>
            <w:r w:rsidRPr="00F66453">
              <w:rPr>
                <w:rStyle w:val="aa"/>
                <w:noProof/>
              </w:rPr>
            </w:r>
            <w:r w:rsidRPr="00F66453">
              <w:rPr>
                <w:rStyle w:val="aa"/>
                <w:noProof/>
              </w:rPr>
              <w:fldChar w:fldCharType="separate"/>
            </w:r>
            <w:r w:rsidRPr="00F66453">
              <w:rPr>
                <w:rStyle w:val="aa"/>
                <w:noProof/>
              </w:rPr>
              <w:t>5.5.4.</w:t>
            </w:r>
            <w:r>
              <w:rPr>
                <w:noProof/>
                <w:color w:val="auto"/>
                <w:kern w:val="2"/>
                <w:sz w:val="22"/>
                <w:szCs w:val="24"/>
                <w:lang w:val="en-US" w:eastAsia="ko-KR"/>
                <w14:ligatures w14:val="standardContextual"/>
              </w:rPr>
              <w:tab/>
            </w:r>
            <w:r w:rsidRPr="00F66453">
              <w:rPr>
                <w:rStyle w:val="aa"/>
                <w:noProof/>
              </w:rPr>
              <w:t>Automated and Manual Control</w:t>
            </w:r>
            <w:r>
              <w:rPr>
                <w:noProof/>
                <w:webHidden/>
              </w:rPr>
              <w:tab/>
            </w:r>
            <w:r>
              <w:rPr>
                <w:noProof/>
                <w:webHidden/>
              </w:rPr>
              <w:fldChar w:fldCharType="begin"/>
            </w:r>
            <w:r>
              <w:rPr>
                <w:noProof/>
                <w:webHidden/>
              </w:rPr>
              <w:instrText xml:space="preserve"> PAGEREF _Toc179548853 \h </w:instrText>
            </w:r>
            <w:r>
              <w:rPr>
                <w:noProof/>
                <w:webHidden/>
              </w:rPr>
            </w:r>
          </w:ins>
          <w:r>
            <w:rPr>
              <w:noProof/>
              <w:webHidden/>
            </w:rPr>
            <w:fldChar w:fldCharType="separate"/>
          </w:r>
          <w:ins w:id="145" w:author="Naehyuk Yoo" w:date="2024-10-11T14:20:00Z" w16du:dateUtc="2024-10-11T05:20:00Z">
            <w:r>
              <w:rPr>
                <w:noProof/>
                <w:webHidden/>
              </w:rPr>
              <w:t>9</w:t>
            </w:r>
            <w:r>
              <w:rPr>
                <w:noProof/>
                <w:webHidden/>
              </w:rPr>
              <w:fldChar w:fldCharType="end"/>
            </w:r>
            <w:r w:rsidRPr="00F66453">
              <w:rPr>
                <w:rStyle w:val="aa"/>
                <w:noProof/>
              </w:rPr>
              <w:fldChar w:fldCharType="end"/>
            </w:r>
          </w:ins>
        </w:p>
        <w:p w14:paraId="205C8348" w14:textId="5771FF1C" w:rsidR="009A6377" w:rsidRDefault="009A6377">
          <w:pPr>
            <w:pStyle w:val="31"/>
            <w:tabs>
              <w:tab w:val="left" w:pos="1134"/>
            </w:tabs>
            <w:rPr>
              <w:ins w:id="146" w:author="Naehyuk Yoo" w:date="2024-10-11T14:20:00Z" w16du:dateUtc="2024-10-11T05:20:00Z"/>
              <w:noProof/>
              <w:color w:val="auto"/>
              <w:kern w:val="2"/>
              <w:sz w:val="22"/>
              <w:szCs w:val="24"/>
              <w:lang w:val="en-US" w:eastAsia="ko-KR"/>
              <w14:ligatures w14:val="standardContextual"/>
            </w:rPr>
          </w:pPr>
          <w:ins w:id="147" w:author="Naehyuk Yoo" w:date="2024-10-11T14:20:00Z" w16du:dateUtc="2024-10-11T05:20:00Z">
            <w:r w:rsidRPr="00F66453">
              <w:rPr>
                <w:rStyle w:val="aa"/>
                <w:noProof/>
              </w:rPr>
              <w:fldChar w:fldCharType="begin"/>
            </w:r>
            <w:r w:rsidRPr="00F66453">
              <w:rPr>
                <w:rStyle w:val="aa"/>
                <w:noProof/>
              </w:rPr>
              <w:instrText xml:space="preserve"> </w:instrText>
            </w:r>
            <w:r>
              <w:rPr>
                <w:noProof/>
              </w:rPr>
              <w:instrText>HYPERLINK \l "_Toc179548854"</w:instrText>
            </w:r>
            <w:r w:rsidRPr="00F66453">
              <w:rPr>
                <w:rStyle w:val="aa"/>
                <w:noProof/>
              </w:rPr>
              <w:instrText xml:space="preserve"> </w:instrText>
            </w:r>
            <w:r w:rsidRPr="00F66453">
              <w:rPr>
                <w:rStyle w:val="aa"/>
                <w:noProof/>
              </w:rPr>
            </w:r>
            <w:r w:rsidRPr="00F66453">
              <w:rPr>
                <w:rStyle w:val="aa"/>
                <w:noProof/>
              </w:rPr>
              <w:fldChar w:fldCharType="separate"/>
            </w:r>
            <w:r w:rsidRPr="00F66453">
              <w:rPr>
                <w:rStyle w:val="aa"/>
                <w:noProof/>
              </w:rPr>
              <w:t>5.5.5.</w:t>
            </w:r>
            <w:r>
              <w:rPr>
                <w:noProof/>
                <w:color w:val="auto"/>
                <w:kern w:val="2"/>
                <w:sz w:val="22"/>
                <w:szCs w:val="24"/>
                <w:lang w:val="en-US" w:eastAsia="ko-KR"/>
                <w14:ligatures w14:val="standardContextual"/>
              </w:rPr>
              <w:tab/>
            </w:r>
            <w:r w:rsidRPr="00F66453">
              <w:rPr>
                <w:rStyle w:val="aa"/>
                <w:noProof/>
              </w:rPr>
              <w:t>Payload and Battery</w:t>
            </w:r>
            <w:r>
              <w:rPr>
                <w:noProof/>
                <w:webHidden/>
              </w:rPr>
              <w:tab/>
            </w:r>
            <w:r>
              <w:rPr>
                <w:noProof/>
                <w:webHidden/>
              </w:rPr>
              <w:fldChar w:fldCharType="begin"/>
            </w:r>
            <w:r>
              <w:rPr>
                <w:noProof/>
                <w:webHidden/>
              </w:rPr>
              <w:instrText xml:space="preserve"> PAGEREF _Toc179548854 \h </w:instrText>
            </w:r>
            <w:r>
              <w:rPr>
                <w:noProof/>
                <w:webHidden/>
              </w:rPr>
            </w:r>
          </w:ins>
          <w:r>
            <w:rPr>
              <w:noProof/>
              <w:webHidden/>
            </w:rPr>
            <w:fldChar w:fldCharType="separate"/>
          </w:r>
          <w:ins w:id="148" w:author="Naehyuk Yoo" w:date="2024-10-11T14:20:00Z" w16du:dateUtc="2024-10-11T05:20:00Z">
            <w:r>
              <w:rPr>
                <w:noProof/>
                <w:webHidden/>
              </w:rPr>
              <w:t>9</w:t>
            </w:r>
            <w:r>
              <w:rPr>
                <w:noProof/>
                <w:webHidden/>
              </w:rPr>
              <w:fldChar w:fldCharType="end"/>
            </w:r>
            <w:r w:rsidRPr="00F66453">
              <w:rPr>
                <w:rStyle w:val="aa"/>
                <w:noProof/>
              </w:rPr>
              <w:fldChar w:fldCharType="end"/>
            </w:r>
          </w:ins>
        </w:p>
        <w:p w14:paraId="1825275E" w14:textId="36A2E19E" w:rsidR="009A6377" w:rsidRDefault="009A6377">
          <w:pPr>
            <w:pStyle w:val="31"/>
            <w:tabs>
              <w:tab w:val="left" w:pos="1134"/>
            </w:tabs>
            <w:rPr>
              <w:ins w:id="149" w:author="Naehyuk Yoo" w:date="2024-10-11T14:20:00Z" w16du:dateUtc="2024-10-11T05:20:00Z"/>
              <w:noProof/>
              <w:color w:val="auto"/>
              <w:kern w:val="2"/>
              <w:sz w:val="22"/>
              <w:szCs w:val="24"/>
              <w:lang w:val="en-US" w:eastAsia="ko-KR"/>
              <w14:ligatures w14:val="standardContextual"/>
            </w:rPr>
          </w:pPr>
          <w:ins w:id="150" w:author="Naehyuk Yoo" w:date="2024-10-11T14:20:00Z" w16du:dateUtc="2024-10-11T05:20:00Z">
            <w:r w:rsidRPr="00F66453">
              <w:rPr>
                <w:rStyle w:val="aa"/>
                <w:noProof/>
              </w:rPr>
              <w:fldChar w:fldCharType="begin"/>
            </w:r>
            <w:r w:rsidRPr="00F66453">
              <w:rPr>
                <w:rStyle w:val="aa"/>
                <w:noProof/>
              </w:rPr>
              <w:instrText xml:space="preserve"> </w:instrText>
            </w:r>
            <w:r>
              <w:rPr>
                <w:noProof/>
              </w:rPr>
              <w:instrText>HYPERLINK \l "_Toc179548855"</w:instrText>
            </w:r>
            <w:r w:rsidRPr="00F66453">
              <w:rPr>
                <w:rStyle w:val="aa"/>
                <w:noProof/>
              </w:rPr>
              <w:instrText xml:space="preserve"> </w:instrText>
            </w:r>
            <w:r w:rsidRPr="00F66453">
              <w:rPr>
                <w:rStyle w:val="aa"/>
                <w:noProof/>
              </w:rPr>
            </w:r>
            <w:r w:rsidRPr="00F66453">
              <w:rPr>
                <w:rStyle w:val="aa"/>
                <w:noProof/>
              </w:rPr>
              <w:fldChar w:fldCharType="separate"/>
            </w:r>
            <w:r w:rsidRPr="00F66453">
              <w:rPr>
                <w:rStyle w:val="aa"/>
                <w:noProof/>
              </w:rPr>
              <w:t>5.5.6.</w:t>
            </w:r>
            <w:r>
              <w:rPr>
                <w:noProof/>
                <w:color w:val="auto"/>
                <w:kern w:val="2"/>
                <w:sz w:val="22"/>
                <w:szCs w:val="24"/>
                <w:lang w:val="en-US" w:eastAsia="ko-KR"/>
                <w14:ligatures w14:val="standardContextual"/>
              </w:rPr>
              <w:tab/>
            </w:r>
            <w:r w:rsidRPr="00F66453">
              <w:rPr>
                <w:rStyle w:val="aa"/>
                <w:noProof/>
              </w:rPr>
              <w:t>Manufacturer Compliance</w:t>
            </w:r>
            <w:r>
              <w:rPr>
                <w:noProof/>
                <w:webHidden/>
              </w:rPr>
              <w:tab/>
            </w:r>
            <w:r>
              <w:rPr>
                <w:noProof/>
                <w:webHidden/>
              </w:rPr>
              <w:fldChar w:fldCharType="begin"/>
            </w:r>
            <w:r>
              <w:rPr>
                <w:noProof/>
                <w:webHidden/>
              </w:rPr>
              <w:instrText xml:space="preserve"> PAGEREF _Toc179548855 \h </w:instrText>
            </w:r>
            <w:r>
              <w:rPr>
                <w:noProof/>
                <w:webHidden/>
              </w:rPr>
            </w:r>
          </w:ins>
          <w:r>
            <w:rPr>
              <w:noProof/>
              <w:webHidden/>
            </w:rPr>
            <w:fldChar w:fldCharType="separate"/>
          </w:r>
          <w:ins w:id="151" w:author="Naehyuk Yoo" w:date="2024-10-11T14:20:00Z" w16du:dateUtc="2024-10-11T05:20:00Z">
            <w:r>
              <w:rPr>
                <w:noProof/>
                <w:webHidden/>
              </w:rPr>
              <w:t>9</w:t>
            </w:r>
            <w:r>
              <w:rPr>
                <w:noProof/>
                <w:webHidden/>
              </w:rPr>
              <w:fldChar w:fldCharType="end"/>
            </w:r>
            <w:r w:rsidRPr="00F66453">
              <w:rPr>
                <w:rStyle w:val="aa"/>
                <w:noProof/>
              </w:rPr>
              <w:fldChar w:fldCharType="end"/>
            </w:r>
          </w:ins>
        </w:p>
        <w:p w14:paraId="6463FC31" w14:textId="245F5AAC" w:rsidR="009A6377" w:rsidRDefault="009A6377">
          <w:pPr>
            <w:pStyle w:val="20"/>
            <w:rPr>
              <w:ins w:id="152" w:author="Naehyuk Yoo" w:date="2024-10-11T14:20:00Z" w16du:dateUtc="2024-10-11T05:20:00Z"/>
              <w:color w:val="auto"/>
              <w:kern w:val="2"/>
              <w:szCs w:val="24"/>
              <w:lang w:val="en-US" w:eastAsia="ko-KR"/>
              <w14:ligatures w14:val="standardContextual"/>
            </w:rPr>
          </w:pPr>
          <w:ins w:id="153" w:author="Naehyuk Yoo" w:date="2024-10-11T14:20:00Z" w16du:dateUtc="2024-10-11T05:20:00Z">
            <w:r w:rsidRPr="00F66453">
              <w:rPr>
                <w:rStyle w:val="aa"/>
              </w:rPr>
              <w:fldChar w:fldCharType="begin"/>
            </w:r>
            <w:r w:rsidRPr="00F66453">
              <w:rPr>
                <w:rStyle w:val="aa"/>
              </w:rPr>
              <w:instrText xml:space="preserve"> </w:instrText>
            </w:r>
            <w:r>
              <w:instrText>HYPERLINK \l "_Toc179548856"</w:instrText>
            </w:r>
            <w:r w:rsidRPr="00F66453">
              <w:rPr>
                <w:rStyle w:val="aa"/>
              </w:rPr>
              <w:instrText xml:space="preserve"> </w:instrText>
            </w:r>
            <w:r w:rsidRPr="00F66453">
              <w:rPr>
                <w:rStyle w:val="aa"/>
              </w:rPr>
            </w:r>
            <w:r w:rsidRPr="00F66453">
              <w:rPr>
                <w:rStyle w:val="aa"/>
              </w:rPr>
              <w:fldChar w:fldCharType="separate"/>
            </w:r>
            <w:r w:rsidRPr="00F66453">
              <w:rPr>
                <w:rStyle w:val="aa"/>
              </w:rPr>
              <w:t>5.6.</w:t>
            </w:r>
            <w:r>
              <w:rPr>
                <w:color w:val="auto"/>
                <w:kern w:val="2"/>
                <w:szCs w:val="24"/>
                <w:lang w:val="en-US" w:eastAsia="ko-KR"/>
                <w14:ligatures w14:val="standardContextual"/>
              </w:rPr>
              <w:tab/>
            </w:r>
            <w:r w:rsidRPr="00F66453">
              <w:rPr>
                <w:rStyle w:val="aa"/>
                <w:lang w:eastAsia="ko-KR"/>
              </w:rPr>
              <w:t>Training and Competency</w:t>
            </w:r>
            <w:r>
              <w:rPr>
                <w:webHidden/>
              </w:rPr>
              <w:tab/>
            </w:r>
            <w:r>
              <w:rPr>
                <w:webHidden/>
              </w:rPr>
              <w:fldChar w:fldCharType="begin"/>
            </w:r>
            <w:r>
              <w:rPr>
                <w:webHidden/>
              </w:rPr>
              <w:instrText xml:space="preserve"> PAGEREF _Toc179548856 \h </w:instrText>
            </w:r>
            <w:r>
              <w:rPr>
                <w:webHidden/>
              </w:rPr>
            </w:r>
          </w:ins>
          <w:r>
            <w:rPr>
              <w:webHidden/>
            </w:rPr>
            <w:fldChar w:fldCharType="separate"/>
          </w:r>
          <w:ins w:id="154" w:author="Naehyuk Yoo" w:date="2024-10-11T14:20:00Z" w16du:dateUtc="2024-10-11T05:20:00Z">
            <w:r>
              <w:rPr>
                <w:webHidden/>
              </w:rPr>
              <w:t>9</w:t>
            </w:r>
            <w:r>
              <w:rPr>
                <w:webHidden/>
              </w:rPr>
              <w:fldChar w:fldCharType="end"/>
            </w:r>
            <w:r w:rsidRPr="00F66453">
              <w:rPr>
                <w:rStyle w:val="aa"/>
              </w:rPr>
              <w:fldChar w:fldCharType="end"/>
            </w:r>
          </w:ins>
        </w:p>
        <w:p w14:paraId="6ACEC2BC" w14:textId="6C891697" w:rsidR="009A6377" w:rsidRDefault="009A6377">
          <w:pPr>
            <w:pStyle w:val="31"/>
            <w:tabs>
              <w:tab w:val="left" w:pos="1134"/>
            </w:tabs>
            <w:rPr>
              <w:ins w:id="155" w:author="Naehyuk Yoo" w:date="2024-10-11T14:20:00Z" w16du:dateUtc="2024-10-11T05:20:00Z"/>
              <w:noProof/>
              <w:color w:val="auto"/>
              <w:kern w:val="2"/>
              <w:sz w:val="22"/>
              <w:szCs w:val="24"/>
              <w:lang w:val="en-US" w:eastAsia="ko-KR"/>
              <w14:ligatures w14:val="standardContextual"/>
            </w:rPr>
          </w:pPr>
          <w:ins w:id="156" w:author="Naehyuk Yoo" w:date="2024-10-11T14:20:00Z" w16du:dateUtc="2024-10-11T05:20:00Z">
            <w:r w:rsidRPr="00F66453">
              <w:rPr>
                <w:rStyle w:val="aa"/>
                <w:noProof/>
              </w:rPr>
              <w:fldChar w:fldCharType="begin"/>
            </w:r>
            <w:r w:rsidRPr="00F66453">
              <w:rPr>
                <w:rStyle w:val="aa"/>
                <w:noProof/>
              </w:rPr>
              <w:instrText xml:space="preserve"> </w:instrText>
            </w:r>
            <w:r>
              <w:rPr>
                <w:noProof/>
              </w:rPr>
              <w:instrText>HYPERLINK \l "_Toc179548857"</w:instrText>
            </w:r>
            <w:r w:rsidRPr="00F66453">
              <w:rPr>
                <w:rStyle w:val="aa"/>
                <w:noProof/>
              </w:rPr>
              <w:instrText xml:space="preserve"> </w:instrText>
            </w:r>
            <w:r w:rsidRPr="00F66453">
              <w:rPr>
                <w:rStyle w:val="aa"/>
                <w:noProof/>
              </w:rPr>
            </w:r>
            <w:r w:rsidRPr="00F66453">
              <w:rPr>
                <w:rStyle w:val="aa"/>
                <w:noProof/>
              </w:rPr>
              <w:fldChar w:fldCharType="separate"/>
            </w:r>
            <w:r w:rsidRPr="00F66453">
              <w:rPr>
                <w:rStyle w:val="aa"/>
                <w:noProof/>
              </w:rPr>
              <w:t>5.6.1.</w:t>
            </w:r>
            <w:r>
              <w:rPr>
                <w:noProof/>
                <w:color w:val="auto"/>
                <w:kern w:val="2"/>
                <w:sz w:val="22"/>
                <w:szCs w:val="24"/>
                <w:lang w:val="en-US" w:eastAsia="ko-KR"/>
                <w14:ligatures w14:val="standardContextual"/>
              </w:rPr>
              <w:tab/>
            </w:r>
            <w:r w:rsidRPr="00F66453">
              <w:rPr>
                <w:rStyle w:val="aa"/>
                <w:noProof/>
              </w:rPr>
              <w:t>Training Requirements</w:t>
            </w:r>
            <w:r>
              <w:rPr>
                <w:noProof/>
                <w:webHidden/>
              </w:rPr>
              <w:tab/>
            </w:r>
            <w:r>
              <w:rPr>
                <w:noProof/>
                <w:webHidden/>
              </w:rPr>
              <w:fldChar w:fldCharType="begin"/>
            </w:r>
            <w:r>
              <w:rPr>
                <w:noProof/>
                <w:webHidden/>
              </w:rPr>
              <w:instrText xml:space="preserve"> PAGEREF _Toc179548857 \h </w:instrText>
            </w:r>
            <w:r>
              <w:rPr>
                <w:noProof/>
                <w:webHidden/>
              </w:rPr>
            </w:r>
          </w:ins>
          <w:r>
            <w:rPr>
              <w:noProof/>
              <w:webHidden/>
            </w:rPr>
            <w:fldChar w:fldCharType="separate"/>
          </w:r>
          <w:ins w:id="157" w:author="Naehyuk Yoo" w:date="2024-10-11T14:20:00Z" w16du:dateUtc="2024-10-11T05:20:00Z">
            <w:r>
              <w:rPr>
                <w:noProof/>
                <w:webHidden/>
              </w:rPr>
              <w:t>9</w:t>
            </w:r>
            <w:r>
              <w:rPr>
                <w:noProof/>
                <w:webHidden/>
              </w:rPr>
              <w:fldChar w:fldCharType="end"/>
            </w:r>
            <w:r w:rsidRPr="00F66453">
              <w:rPr>
                <w:rStyle w:val="aa"/>
                <w:noProof/>
              </w:rPr>
              <w:fldChar w:fldCharType="end"/>
            </w:r>
          </w:ins>
        </w:p>
        <w:p w14:paraId="19118575" w14:textId="4FEE8AD9" w:rsidR="009A6377" w:rsidRDefault="009A6377">
          <w:pPr>
            <w:pStyle w:val="31"/>
            <w:tabs>
              <w:tab w:val="left" w:pos="1134"/>
            </w:tabs>
            <w:rPr>
              <w:ins w:id="158" w:author="Naehyuk Yoo" w:date="2024-10-11T14:20:00Z" w16du:dateUtc="2024-10-11T05:20:00Z"/>
              <w:noProof/>
              <w:color w:val="auto"/>
              <w:kern w:val="2"/>
              <w:sz w:val="22"/>
              <w:szCs w:val="24"/>
              <w:lang w:val="en-US" w:eastAsia="ko-KR"/>
              <w14:ligatures w14:val="standardContextual"/>
            </w:rPr>
          </w:pPr>
          <w:ins w:id="159" w:author="Naehyuk Yoo" w:date="2024-10-11T14:20:00Z" w16du:dateUtc="2024-10-11T05:20:00Z">
            <w:r w:rsidRPr="00F66453">
              <w:rPr>
                <w:rStyle w:val="aa"/>
                <w:noProof/>
              </w:rPr>
              <w:fldChar w:fldCharType="begin"/>
            </w:r>
            <w:r w:rsidRPr="00F66453">
              <w:rPr>
                <w:rStyle w:val="aa"/>
                <w:noProof/>
              </w:rPr>
              <w:instrText xml:space="preserve"> </w:instrText>
            </w:r>
            <w:r>
              <w:rPr>
                <w:noProof/>
              </w:rPr>
              <w:instrText>HYPERLINK \l "_Toc179548858"</w:instrText>
            </w:r>
            <w:r w:rsidRPr="00F66453">
              <w:rPr>
                <w:rStyle w:val="aa"/>
                <w:noProof/>
              </w:rPr>
              <w:instrText xml:space="preserve"> </w:instrText>
            </w:r>
            <w:r w:rsidRPr="00F66453">
              <w:rPr>
                <w:rStyle w:val="aa"/>
                <w:noProof/>
              </w:rPr>
            </w:r>
            <w:r w:rsidRPr="00F66453">
              <w:rPr>
                <w:rStyle w:val="aa"/>
                <w:noProof/>
              </w:rPr>
              <w:fldChar w:fldCharType="separate"/>
            </w:r>
            <w:r w:rsidRPr="00F66453">
              <w:rPr>
                <w:rStyle w:val="aa"/>
                <w:noProof/>
              </w:rPr>
              <w:t>5.6.2.</w:t>
            </w:r>
            <w:r>
              <w:rPr>
                <w:noProof/>
                <w:color w:val="auto"/>
                <w:kern w:val="2"/>
                <w:sz w:val="22"/>
                <w:szCs w:val="24"/>
                <w:lang w:val="en-US" w:eastAsia="ko-KR"/>
                <w14:ligatures w14:val="standardContextual"/>
              </w:rPr>
              <w:tab/>
            </w:r>
            <w:r w:rsidRPr="00F66453">
              <w:rPr>
                <w:rStyle w:val="aa"/>
                <w:noProof/>
              </w:rPr>
              <w:t>Crew Resource Management</w:t>
            </w:r>
            <w:r>
              <w:rPr>
                <w:noProof/>
                <w:webHidden/>
              </w:rPr>
              <w:tab/>
            </w:r>
            <w:r>
              <w:rPr>
                <w:noProof/>
                <w:webHidden/>
              </w:rPr>
              <w:fldChar w:fldCharType="begin"/>
            </w:r>
            <w:r>
              <w:rPr>
                <w:noProof/>
                <w:webHidden/>
              </w:rPr>
              <w:instrText xml:space="preserve"> PAGEREF _Toc179548858 \h </w:instrText>
            </w:r>
            <w:r>
              <w:rPr>
                <w:noProof/>
                <w:webHidden/>
              </w:rPr>
            </w:r>
          </w:ins>
          <w:r>
            <w:rPr>
              <w:noProof/>
              <w:webHidden/>
            </w:rPr>
            <w:fldChar w:fldCharType="separate"/>
          </w:r>
          <w:ins w:id="160" w:author="Naehyuk Yoo" w:date="2024-10-11T14:20:00Z" w16du:dateUtc="2024-10-11T05:20:00Z">
            <w:r>
              <w:rPr>
                <w:noProof/>
                <w:webHidden/>
              </w:rPr>
              <w:t>9</w:t>
            </w:r>
            <w:r>
              <w:rPr>
                <w:noProof/>
                <w:webHidden/>
              </w:rPr>
              <w:fldChar w:fldCharType="end"/>
            </w:r>
            <w:r w:rsidRPr="00F66453">
              <w:rPr>
                <w:rStyle w:val="aa"/>
                <w:noProof/>
              </w:rPr>
              <w:fldChar w:fldCharType="end"/>
            </w:r>
          </w:ins>
        </w:p>
        <w:p w14:paraId="5039A75B" w14:textId="6EFD2BE2" w:rsidR="009A6377" w:rsidRDefault="009A6377">
          <w:pPr>
            <w:pStyle w:val="20"/>
            <w:rPr>
              <w:ins w:id="161" w:author="Naehyuk Yoo" w:date="2024-10-11T14:20:00Z" w16du:dateUtc="2024-10-11T05:20:00Z"/>
              <w:color w:val="auto"/>
              <w:kern w:val="2"/>
              <w:szCs w:val="24"/>
              <w:lang w:val="en-US" w:eastAsia="ko-KR"/>
              <w14:ligatures w14:val="standardContextual"/>
            </w:rPr>
          </w:pPr>
          <w:ins w:id="162" w:author="Naehyuk Yoo" w:date="2024-10-11T14:20:00Z" w16du:dateUtc="2024-10-11T05:20:00Z">
            <w:r w:rsidRPr="00F66453">
              <w:rPr>
                <w:rStyle w:val="aa"/>
              </w:rPr>
              <w:fldChar w:fldCharType="begin"/>
            </w:r>
            <w:r w:rsidRPr="00F66453">
              <w:rPr>
                <w:rStyle w:val="aa"/>
              </w:rPr>
              <w:instrText xml:space="preserve"> </w:instrText>
            </w:r>
            <w:r>
              <w:instrText>HYPERLINK \l "_Toc179548859"</w:instrText>
            </w:r>
            <w:r w:rsidRPr="00F66453">
              <w:rPr>
                <w:rStyle w:val="aa"/>
              </w:rPr>
              <w:instrText xml:space="preserve"> </w:instrText>
            </w:r>
            <w:r w:rsidRPr="00F66453">
              <w:rPr>
                <w:rStyle w:val="aa"/>
              </w:rPr>
            </w:r>
            <w:r w:rsidRPr="00F66453">
              <w:rPr>
                <w:rStyle w:val="aa"/>
              </w:rPr>
              <w:fldChar w:fldCharType="separate"/>
            </w:r>
            <w:r w:rsidRPr="00F66453">
              <w:rPr>
                <w:rStyle w:val="aa"/>
              </w:rPr>
              <w:t>5.7.</w:t>
            </w:r>
            <w:r>
              <w:rPr>
                <w:color w:val="auto"/>
                <w:kern w:val="2"/>
                <w:szCs w:val="24"/>
                <w:lang w:val="en-US" w:eastAsia="ko-KR"/>
                <w14:ligatures w14:val="standardContextual"/>
              </w:rPr>
              <w:tab/>
            </w:r>
            <w:r w:rsidRPr="00F66453">
              <w:rPr>
                <w:rStyle w:val="aa"/>
              </w:rPr>
              <w:t>Maintenance</w:t>
            </w:r>
            <w:r>
              <w:rPr>
                <w:webHidden/>
              </w:rPr>
              <w:tab/>
            </w:r>
            <w:r>
              <w:rPr>
                <w:webHidden/>
              </w:rPr>
              <w:fldChar w:fldCharType="begin"/>
            </w:r>
            <w:r>
              <w:rPr>
                <w:webHidden/>
              </w:rPr>
              <w:instrText xml:space="preserve"> PAGEREF _Toc179548859 \h </w:instrText>
            </w:r>
            <w:r>
              <w:rPr>
                <w:webHidden/>
              </w:rPr>
            </w:r>
          </w:ins>
          <w:r>
            <w:rPr>
              <w:webHidden/>
            </w:rPr>
            <w:fldChar w:fldCharType="separate"/>
          </w:r>
          <w:ins w:id="163" w:author="Naehyuk Yoo" w:date="2024-10-11T14:20:00Z" w16du:dateUtc="2024-10-11T05:20:00Z">
            <w:r>
              <w:rPr>
                <w:webHidden/>
              </w:rPr>
              <w:t>9</w:t>
            </w:r>
            <w:r>
              <w:rPr>
                <w:webHidden/>
              </w:rPr>
              <w:fldChar w:fldCharType="end"/>
            </w:r>
            <w:r w:rsidRPr="00F66453">
              <w:rPr>
                <w:rStyle w:val="aa"/>
              </w:rPr>
              <w:fldChar w:fldCharType="end"/>
            </w:r>
          </w:ins>
        </w:p>
        <w:p w14:paraId="4ED61D55" w14:textId="62E9FBA4" w:rsidR="009A6377" w:rsidRDefault="009A6377">
          <w:pPr>
            <w:pStyle w:val="31"/>
            <w:tabs>
              <w:tab w:val="left" w:pos="1134"/>
            </w:tabs>
            <w:rPr>
              <w:ins w:id="164" w:author="Naehyuk Yoo" w:date="2024-10-11T14:20:00Z" w16du:dateUtc="2024-10-11T05:20:00Z"/>
              <w:noProof/>
              <w:color w:val="auto"/>
              <w:kern w:val="2"/>
              <w:sz w:val="22"/>
              <w:szCs w:val="24"/>
              <w:lang w:val="en-US" w:eastAsia="ko-KR"/>
              <w14:ligatures w14:val="standardContextual"/>
            </w:rPr>
          </w:pPr>
          <w:ins w:id="165" w:author="Naehyuk Yoo" w:date="2024-10-11T14:20:00Z" w16du:dateUtc="2024-10-11T05:20:00Z">
            <w:r w:rsidRPr="00F66453">
              <w:rPr>
                <w:rStyle w:val="aa"/>
                <w:noProof/>
              </w:rPr>
              <w:fldChar w:fldCharType="begin"/>
            </w:r>
            <w:r w:rsidRPr="00F66453">
              <w:rPr>
                <w:rStyle w:val="aa"/>
                <w:noProof/>
              </w:rPr>
              <w:instrText xml:space="preserve"> </w:instrText>
            </w:r>
            <w:r>
              <w:rPr>
                <w:noProof/>
              </w:rPr>
              <w:instrText>HYPERLINK \l "_Toc179548860"</w:instrText>
            </w:r>
            <w:r w:rsidRPr="00F66453">
              <w:rPr>
                <w:rStyle w:val="aa"/>
                <w:noProof/>
              </w:rPr>
              <w:instrText xml:space="preserve"> </w:instrText>
            </w:r>
            <w:r w:rsidRPr="00F66453">
              <w:rPr>
                <w:rStyle w:val="aa"/>
                <w:noProof/>
              </w:rPr>
            </w:r>
            <w:r w:rsidRPr="00F66453">
              <w:rPr>
                <w:rStyle w:val="aa"/>
                <w:noProof/>
              </w:rPr>
              <w:fldChar w:fldCharType="separate"/>
            </w:r>
            <w:r w:rsidRPr="00F66453">
              <w:rPr>
                <w:rStyle w:val="aa"/>
                <w:noProof/>
              </w:rPr>
              <w:t>5.7.1.</w:t>
            </w:r>
            <w:r>
              <w:rPr>
                <w:noProof/>
                <w:color w:val="auto"/>
                <w:kern w:val="2"/>
                <w:sz w:val="22"/>
                <w:szCs w:val="24"/>
                <w:lang w:val="en-US" w:eastAsia="ko-KR"/>
                <w14:ligatures w14:val="standardContextual"/>
              </w:rPr>
              <w:tab/>
            </w:r>
            <w:r w:rsidRPr="00F66453">
              <w:rPr>
                <w:rStyle w:val="aa"/>
                <w:noProof/>
              </w:rPr>
              <w:t>Scheduled Maintenace</w:t>
            </w:r>
            <w:r>
              <w:rPr>
                <w:noProof/>
                <w:webHidden/>
              </w:rPr>
              <w:tab/>
            </w:r>
            <w:r>
              <w:rPr>
                <w:noProof/>
                <w:webHidden/>
              </w:rPr>
              <w:fldChar w:fldCharType="begin"/>
            </w:r>
            <w:r>
              <w:rPr>
                <w:noProof/>
                <w:webHidden/>
              </w:rPr>
              <w:instrText xml:space="preserve"> PAGEREF _Toc179548860 \h </w:instrText>
            </w:r>
            <w:r>
              <w:rPr>
                <w:noProof/>
                <w:webHidden/>
              </w:rPr>
            </w:r>
          </w:ins>
          <w:r>
            <w:rPr>
              <w:noProof/>
              <w:webHidden/>
            </w:rPr>
            <w:fldChar w:fldCharType="separate"/>
          </w:r>
          <w:ins w:id="166" w:author="Naehyuk Yoo" w:date="2024-10-11T14:20:00Z" w16du:dateUtc="2024-10-11T05:20:00Z">
            <w:r>
              <w:rPr>
                <w:noProof/>
                <w:webHidden/>
              </w:rPr>
              <w:t>9</w:t>
            </w:r>
            <w:r>
              <w:rPr>
                <w:noProof/>
                <w:webHidden/>
              </w:rPr>
              <w:fldChar w:fldCharType="end"/>
            </w:r>
            <w:r w:rsidRPr="00F66453">
              <w:rPr>
                <w:rStyle w:val="aa"/>
                <w:noProof/>
              </w:rPr>
              <w:fldChar w:fldCharType="end"/>
            </w:r>
          </w:ins>
        </w:p>
        <w:p w14:paraId="07302677" w14:textId="6A2A5F00" w:rsidR="009A6377" w:rsidRDefault="009A6377">
          <w:pPr>
            <w:pStyle w:val="31"/>
            <w:tabs>
              <w:tab w:val="left" w:pos="1134"/>
            </w:tabs>
            <w:rPr>
              <w:ins w:id="167" w:author="Naehyuk Yoo" w:date="2024-10-11T14:20:00Z" w16du:dateUtc="2024-10-11T05:20:00Z"/>
              <w:noProof/>
              <w:color w:val="auto"/>
              <w:kern w:val="2"/>
              <w:sz w:val="22"/>
              <w:szCs w:val="24"/>
              <w:lang w:val="en-US" w:eastAsia="ko-KR"/>
              <w14:ligatures w14:val="standardContextual"/>
            </w:rPr>
          </w:pPr>
          <w:ins w:id="168" w:author="Naehyuk Yoo" w:date="2024-10-11T14:20:00Z" w16du:dateUtc="2024-10-11T05:20:00Z">
            <w:r w:rsidRPr="00F66453">
              <w:rPr>
                <w:rStyle w:val="aa"/>
                <w:noProof/>
              </w:rPr>
              <w:fldChar w:fldCharType="begin"/>
            </w:r>
            <w:r w:rsidRPr="00F66453">
              <w:rPr>
                <w:rStyle w:val="aa"/>
                <w:noProof/>
              </w:rPr>
              <w:instrText xml:space="preserve"> </w:instrText>
            </w:r>
            <w:r>
              <w:rPr>
                <w:noProof/>
              </w:rPr>
              <w:instrText>HYPERLINK \l "_Toc179548861"</w:instrText>
            </w:r>
            <w:r w:rsidRPr="00F66453">
              <w:rPr>
                <w:rStyle w:val="aa"/>
                <w:noProof/>
              </w:rPr>
              <w:instrText xml:space="preserve"> </w:instrText>
            </w:r>
            <w:r w:rsidRPr="00F66453">
              <w:rPr>
                <w:rStyle w:val="aa"/>
                <w:noProof/>
              </w:rPr>
            </w:r>
            <w:r w:rsidRPr="00F66453">
              <w:rPr>
                <w:rStyle w:val="aa"/>
                <w:noProof/>
              </w:rPr>
              <w:fldChar w:fldCharType="separate"/>
            </w:r>
            <w:r w:rsidRPr="00F66453">
              <w:rPr>
                <w:rStyle w:val="aa"/>
                <w:noProof/>
              </w:rPr>
              <w:t>5.7.2.</w:t>
            </w:r>
            <w:r>
              <w:rPr>
                <w:noProof/>
                <w:color w:val="auto"/>
                <w:kern w:val="2"/>
                <w:sz w:val="22"/>
                <w:szCs w:val="24"/>
                <w:lang w:val="en-US" w:eastAsia="ko-KR"/>
                <w14:ligatures w14:val="standardContextual"/>
              </w:rPr>
              <w:tab/>
            </w:r>
            <w:r w:rsidRPr="00F66453">
              <w:rPr>
                <w:rStyle w:val="aa"/>
                <w:noProof/>
              </w:rPr>
              <w:t>Sofware updates</w:t>
            </w:r>
            <w:r>
              <w:rPr>
                <w:noProof/>
                <w:webHidden/>
              </w:rPr>
              <w:tab/>
            </w:r>
            <w:r>
              <w:rPr>
                <w:noProof/>
                <w:webHidden/>
              </w:rPr>
              <w:fldChar w:fldCharType="begin"/>
            </w:r>
            <w:r>
              <w:rPr>
                <w:noProof/>
                <w:webHidden/>
              </w:rPr>
              <w:instrText xml:space="preserve"> PAGEREF _Toc179548861 \h </w:instrText>
            </w:r>
            <w:r>
              <w:rPr>
                <w:noProof/>
                <w:webHidden/>
              </w:rPr>
            </w:r>
          </w:ins>
          <w:r>
            <w:rPr>
              <w:noProof/>
              <w:webHidden/>
            </w:rPr>
            <w:fldChar w:fldCharType="separate"/>
          </w:r>
          <w:ins w:id="169" w:author="Naehyuk Yoo" w:date="2024-10-11T14:20:00Z" w16du:dateUtc="2024-10-11T05:20:00Z">
            <w:r>
              <w:rPr>
                <w:noProof/>
                <w:webHidden/>
              </w:rPr>
              <w:t>9</w:t>
            </w:r>
            <w:r>
              <w:rPr>
                <w:noProof/>
                <w:webHidden/>
              </w:rPr>
              <w:fldChar w:fldCharType="end"/>
            </w:r>
            <w:r w:rsidRPr="00F66453">
              <w:rPr>
                <w:rStyle w:val="aa"/>
                <w:noProof/>
              </w:rPr>
              <w:fldChar w:fldCharType="end"/>
            </w:r>
          </w:ins>
        </w:p>
        <w:p w14:paraId="5D405BE0" w14:textId="6CC073A1" w:rsidR="009A6377" w:rsidRDefault="009A6377">
          <w:pPr>
            <w:pStyle w:val="31"/>
            <w:tabs>
              <w:tab w:val="left" w:pos="1134"/>
            </w:tabs>
            <w:rPr>
              <w:ins w:id="170" w:author="Naehyuk Yoo" w:date="2024-10-11T14:20:00Z" w16du:dateUtc="2024-10-11T05:20:00Z"/>
              <w:noProof/>
              <w:color w:val="auto"/>
              <w:kern w:val="2"/>
              <w:sz w:val="22"/>
              <w:szCs w:val="24"/>
              <w:lang w:val="en-US" w:eastAsia="ko-KR"/>
              <w14:ligatures w14:val="standardContextual"/>
            </w:rPr>
          </w:pPr>
          <w:ins w:id="171" w:author="Naehyuk Yoo" w:date="2024-10-11T14:20:00Z" w16du:dateUtc="2024-10-11T05:20:00Z">
            <w:r w:rsidRPr="00F66453">
              <w:rPr>
                <w:rStyle w:val="aa"/>
                <w:noProof/>
              </w:rPr>
              <w:fldChar w:fldCharType="begin"/>
            </w:r>
            <w:r w:rsidRPr="00F66453">
              <w:rPr>
                <w:rStyle w:val="aa"/>
                <w:noProof/>
              </w:rPr>
              <w:instrText xml:space="preserve"> </w:instrText>
            </w:r>
            <w:r>
              <w:rPr>
                <w:noProof/>
              </w:rPr>
              <w:instrText>HYPERLINK \l "_Toc179548862"</w:instrText>
            </w:r>
            <w:r w:rsidRPr="00F66453">
              <w:rPr>
                <w:rStyle w:val="aa"/>
                <w:noProof/>
              </w:rPr>
              <w:instrText xml:space="preserve"> </w:instrText>
            </w:r>
            <w:r w:rsidRPr="00F66453">
              <w:rPr>
                <w:rStyle w:val="aa"/>
                <w:noProof/>
              </w:rPr>
            </w:r>
            <w:r w:rsidRPr="00F66453">
              <w:rPr>
                <w:rStyle w:val="aa"/>
                <w:noProof/>
              </w:rPr>
              <w:fldChar w:fldCharType="separate"/>
            </w:r>
            <w:r w:rsidRPr="00F66453">
              <w:rPr>
                <w:rStyle w:val="aa"/>
                <w:noProof/>
              </w:rPr>
              <w:t>5.7.3.</w:t>
            </w:r>
            <w:r>
              <w:rPr>
                <w:noProof/>
                <w:color w:val="auto"/>
                <w:kern w:val="2"/>
                <w:sz w:val="22"/>
                <w:szCs w:val="24"/>
                <w:lang w:val="en-US" w:eastAsia="ko-KR"/>
                <w14:ligatures w14:val="standardContextual"/>
              </w:rPr>
              <w:tab/>
            </w:r>
            <w:r w:rsidRPr="00F66453">
              <w:rPr>
                <w:rStyle w:val="aa"/>
                <w:noProof/>
              </w:rPr>
              <w:t>Propeller and Battery Maintenance</w:t>
            </w:r>
            <w:r>
              <w:rPr>
                <w:noProof/>
                <w:webHidden/>
              </w:rPr>
              <w:tab/>
            </w:r>
            <w:r>
              <w:rPr>
                <w:noProof/>
                <w:webHidden/>
              </w:rPr>
              <w:fldChar w:fldCharType="begin"/>
            </w:r>
            <w:r>
              <w:rPr>
                <w:noProof/>
                <w:webHidden/>
              </w:rPr>
              <w:instrText xml:space="preserve"> PAGEREF _Toc179548862 \h </w:instrText>
            </w:r>
            <w:r>
              <w:rPr>
                <w:noProof/>
                <w:webHidden/>
              </w:rPr>
            </w:r>
          </w:ins>
          <w:r>
            <w:rPr>
              <w:noProof/>
              <w:webHidden/>
            </w:rPr>
            <w:fldChar w:fldCharType="separate"/>
          </w:r>
          <w:ins w:id="172" w:author="Naehyuk Yoo" w:date="2024-10-11T14:20:00Z" w16du:dateUtc="2024-10-11T05:20:00Z">
            <w:r>
              <w:rPr>
                <w:noProof/>
                <w:webHidden/>
              </w:rPr>
              <w:t>10</w:t>
            </w:r>
            <w:r>
              <w:rPr>
                <w:noProof/>
                <w:webHidden/>
              </w:rPr>
              <w:fldChar w:fldCharType="end"/>
            </w:r>
            <w:r w:rsidRPr="00F66453">
              <w:rPr>
                <w:rStyle w:val="aa"/>
                <w:noProof/>
              </w:rPr>
              <w:fldChar w:fldCharType="end"/>
            </w:r>
          </w:ins>
        </w:p>
        <w:p w14:paraId="09118682" w14:textId="0D27C0EE" w:rsidR="009A6377" w:rsidRDefault="009A6377">
          <w:pPr>
            <w:pStyle w:val="10"/>
            <w:rPr>
              <w:ins w:id="173" w:author="Naehyuk Yoo" w:date="2024-10-11T14:20:00Z" w16du:dateUtc="2024-10-11T05:20:00Z"/>
              <w:b w:val="0"/>
              <w:caps w:val="0"/>
              <w:color w:val="auto"/>
              <w:kern w:val="2"/>
              <w:szCs w:val="24"/>
              <w:lang w:val="en-US" w:eastAsia="ko-KR"/>
              <w14:ligatures w14:val="standardContextual"/>
            </w:rPr>
          </w:pPr>
          <w:ins w:id="174" w:author="Naehyuk Yoo" w:date="2024-10-11T14:20:00Z" w16du:dateUtc="2024-10-11T05:20:00Z">
            <w:r w:rsidRPr="00F66453">
              <w:rPr>
                <w:rStyle w:val="aa"/>
              </w:rPr>
              <w:lastRenderedPageBreak/>
              <w:fldChar w:fldCharType="begin"/>
            </w:r>
            <w:r w:rsidRPr="00F66453">
              <w:rPr>
                <w:rStyle w:val="aa"/>
              </w:rPr>
              <w:instrText xml:space="preserve"> </w:instrText>
            </w:r>
            <w:r>
              <w:instrText>HYPERLINK \l "_Toc179548863"</w:instrText>
            </w:r>
            <w:r w:rsidRPr="00F66453">
              <w:rPr>
                <w:rStyle w:val="aa"/>
              </w:rPr>
              <w:instrText xml:space="preserve"> </w:instrText>
            </w:r>
            <w:r w:rsidRPr="00F66453">
              <w:rPr>
                <w:rStyle w:val="aa"/>
              </w:rPr>
            </w:r>
            <w:r w:rsidRPr="00F66453">
              <w:rPr>
                <w:rStyle w:val="aa"/>
              </w:rPr>
              <w:fldChar w:fldCharType="separate"/>
            </w:r>
            <w:r w:rsidRPr="00F66453">
              <w:rPr>
                <w:rStyle w:val="aa"/>
              </w:rPr>
              <w:t>6.</w:t>
            </w:r>
            <w:r>
              <w:rPr>
                <w:b w:val="0"/>
                <w:caps w:val="0"/>
                <w:color w:val="auto"/>
                <w:kern w:val="2"/>
                <w:szCs w:val="24"/>
                <w:lang w:val="en-US" w:eastAsia="ko-KR"/>
                <w14:ligatures w14:val="standardContextual"/>
              </w:rPr>
              <w:tab/>
            </w:r>
            <w:r w:rsidRPr="00F66453">
              <w:rPr>
                <w:rStyle w:val="aa"/>
                <w:lang w:eastAsia="ko-KR"/>
              </w:rPr>
              <w:t>management of data acquired</w:t>
            </w:r>
            <w:r>
              <w:rPr>
                <w:webHidden/>
              </w:rPr>
              <w:tab/>
            </w:r>
            <w:r>
              <w:rPr>
                <w:webHidden/>
              </w:rPr>
              <w:fldChar w:fldCharType="begin"/>
            </w:r>
            <w:r>
              <w:rPr>
                <w:webHidden/>
              </w:rPr>
              <w:instrText xml:space="preserve"> PAGEREF _Toc179548863 \h </w:instrText>
            </w:r>
            <w:r>
              <w:rPr>
                <w:webHidden/>
              </w:rPr>
            </w:r>
          </w:ins>
          <w:r>
            <w:rPr>
              <w:webHidden/>
            </w:rPr>
            <w:fldChar w:fldCharType="separate"/>
          </w:r>
          <w:ins w:id="175" w:author="Naehyuk Yoo" w:date="2024-10-11T14:20:00Z" w16du:dateUtc="2024-10-11T05:20:00Z">
            <w:r>
              <w:rPr>
                <w:webHidden/>
              </w:rPr>
              <w:t>10</w:t>
            </w:r>
            <w:r>
              <w:rPr>
                <w:webHidden/>
              </w:rPr>
              <w:fldChar w:fldCharType="end"/>
            </w:r>
            <w:r w:rsidRPr="00F66453">
              <w:rPr>
                <w:rStyle w:val="aa"/>
              </w:rPr>
              <w:fldChar w:fldCharType="end"/>
            </w:r>
          </w:ins>
        </w:p>
        <w:p w14:paraId="0061CC72" w14:textId="614032A8" w:rsidR="009A6377" w:rsidRDefault="009A6377">
          <w:pPr>
            <w:pStyle w:val="20"/>
            <w:rPr>
              <w:ins w:id="176" w:author="Naehyuk Yoo" w:date="2024-10-11T14:20:00Z" w16du:dateUtc="2024-10-11T05:20:00Z"/>
              <w:color w:val="auto"/>
              <w:kern w:val="2"/>
              <w:szCs w:val="24"/>
              <w:lang w:val="en-US" w:eastAsia="ko-KR"/>
              <w14:ligatures w14:val="standardContextual"/>
            </w:rPr>
          </w:pPr>
          <w:ins w:id="177" w:author="Naehyuk Yoo" w:date="2024-10-11T14:20:00Z" w16du:dateUtc="2024-10-11T05:20:00Z">
            <w:r w:rsidRPr="00F66453">
              <w:rPr>
                <w:rStyle w:val="aa"/>
              </w:rPr>
              <w:fldChar w:fldCharType="begin"/>
            </w:r>
            <w:r w:rsidRPr="00F66453">
              <w:rPr>
                <w:rStyle w:val="aa"/>
              </w:rPr>
              <w:instrText xml:space="preserve"> </w:instrText>
            </w:r>
            <w:r>
              <w:instrText>HYPERLINK \l "_Toc179548864"</w:instrText>
            </w:r>
            <w:r w:rsidRPr="00F66453">
              <w:rPr>
                <w:rStyle w:val="aa"/>
              </w:rPr>
              <w:instrText xml:space="preserve"> </w:instrText>
            </w:r>
            <w:r w:rsidRPr="00F66453">
              <w:rPr>
                <w:rStyle w:val="aa"/>
              </w:rPr>
            </w:r>
            <w:r w:rsidRPr="00F66453">
              <w:rPr>
                <w:rStyle w:val="aa"/>
              </w:rPr>
              <w:fldChar w:fldCharType="separate"/>
            </w:r>
            <w:r w:rsidRPr="00F66453">
              <w:rPr>
                <w:rStyle w:val="aa"/>
                <w:lang w:eastAsia="ko-KR"/>
              </w:rPr>
              <w:t>6.1.</w:t>
            </w:r>
            <w:r>
              <w:rPr>
                <w:color w:val="auto"/>
                <w:kern w:val="2"/>
                <w:szCs w:val="24"/>
                <w:lang w:val="en-US" w:eastAsia="ko-KR"/>
                <w14:ligatures w14:val="standardContextual"/>
              </w:rPr>
              <w:tab/>
            </w:r>
            <w:r w:rsidRPr="00F66453">
              <w:rPr>
                <w:rStyle w:val="aa"/>
                <w:lang w:eastAsia="ko-KR"/>
              </w:rPr>
              <w:t>Data Storage &amp; Access</w:t>
            </w:r>
            <w:r>
              <w:rPr>
                <w:webHidden/>
              </w:rPr>
              <w:tab/>
            </w:r>
            <w:r>
              <w:rPr>
                <w:webHidden/>
              </w:rPr>
              <w:fldChar w:fldCharType="begin"/>
            </w:r>
            <w:r>
              <w:rPr>
                <w:webHidden/>
              </w:rPr>
              <w:instrText xml:space="preserve"> PAGEREF _Toc179548864 \h </w:instrText>
            </w:r>
            <w:r>
              <w:rPr>
                <w:webHidden/>
              </w:rPr>
            </w:r>
          </w:ins>
          <w:r>
            <w:rPr>
              <w:webHidden/>
            </w:rPr>
            <w:fldChar w:fldCharType="separate"/>
          </w:r>
          <w:ins w:id="178" w:author="Naehyuk Yoo" w:date="2024-10-11T14:20:00Z" w16du:dateUtc="2024-10-11T05:20:00Z">
            <w:r>
              <w:rPr>
                <w:webHidden/>
              </w:rPr>
              <w:t>10</w:t>
            </w:r>
            <w:r>
              <w:rPr>
                <w:webHidden/>
              </w:rPr>
              <w:fldChar w:fldCharType="end"/>
            </w:r>
            <w:r w:rsidRPr="00F66453">
              <w:rPr>
                <w:rStyle w:val="aa"/>
              </w:rPr>
              <w:fldChar w:fldCharType="end"/>
            </w:r>
          </w:ins>
        </w:p>
        <w:p w14:paraId="42ECF320" w14:textId="781737B7" w:rsidR="009A6377" w:rsidRDefault="009A6377">
          <w:pPr>
            <w:pStyle w:val="20"/>
            <w:rPr>
              <w:ins w:id="179" w:author="Naehyuk Yoo" w:date="2024-10-11T14:20:00Z" w16du:dateUtc="2024-10-11T05:20:00Z"/>
              <w:color w:val="auto"/>
              <w:kern w:val="2"/>
              <w:szCs w:val="24"/>
              <w:lang w:val="en-US" w:eastAsia="ko-KR"/>
              <w14:ligatures w14:val="standardContextual"/>
            </w:rPr>
          </w:pPr>
          <w:ins w:id="180" w:author="Naehyuk Yoo" w:date="2024-10-11T14:20:00Z" w16du:dateUtc="2024-10-11T05:20:00Z">
            <w:r w:rsidRPr="00F66453">
              <w:rPr>
                <w:rStyle w:val="aa"/>
              </w:rPr>
              <w:fldChar w:fldCharType="begin"/>
            </w:r>
            <w:r w:rsidRPr="00F66453">
              <w:rPr>
                <w:rStyle w:val="aa"/>
              </w:rPr>
              <w:instrText xml:space="preserve"> </w:instrText>
            </w:r>
            <w:r>
              <w:instrText>HYPERLINK \l "_Toc179548865"</w:instrText>
            </w:r>
            <w:r w:rsidRPr="00F66453">
              <w:rPr>
                <w:rStyle w:val="aa"/>
              </w:rPr>
              <w:instrText xml:space="preserve"> </w:instrText>
            </w:r>
            <w:r w:rsidRPr="00F66453">
              <w:rPr>
                <w:rStyle w:val="aa"/>
              </w:rPr>
            </w:r>
            <w:r w:rsidRPr="00F66453">
              <w:rPr>
                <w:rStyle w:val="aa"/>
              </w:rPr>
              <w:fldChar w:fldCharType="separate"/>
            </w:r>
            <w:r w:rsidRPr="00F66453">
              <w:rPr>
                <w:rStyle w:val="aa"/>
                <w:lang w:eastAsia="ko-KR"/>
              </w:rPr>
              <w:t>6.2.</w:t>
            </w:r>
            <w:r>
              <w:rPr>
                <w:color w:val="auto"/>
                <w:kern w:val="2"/>
                <w:szCs w:val="24"/>
                <w:lang w:val="en-US" w:eastAsia="ko-KR"/>
                <w14:ligatures w14:val="standardContextual"/>
              </w:rPr>
              <w:tab/>
            </w:r>
            <w:r w:rsidRPr="00F66453">
              <w:rPr>
                <w:rStyle w:val="aa"/>
                <w:lang w:eastAsia="ko-KR"/>
              </w:rPr>
              <w:t>Data protection</w:t>
            </w:r>
            <w:r>
              <w:rPr>
                <w:webHidden/>
              </w:rPr>
              <w:tab/>
            </w:r>
            <w:r>
              <w:rPr>
                <w:webHidden/>
              </w:rPr>
              <w:fldChar w:fldCharType="begin"/>
            </w:r>
            <w:r>
              <w:rPr>
                <w:webHidden/>
              </w:rPr>
              <w:instrText xml:space="preserve"> PAGEREF _Toc179548865 \h </w:instrText>
            </w:r>
            <w:r>
              <w:rPr>
                <w:webHidden/>
              </w:rPr>
            </w:r>
          </w:ins>
          <w:r>
            <w:rPr>
              <w:webHidden/>
            </w:rPr>
            <w:fldChar w:fldCharType="separate"/>
          </w:r>
          <w:ins w:id="181" w:author="Naehyuk Yoo" w:date="2024-10-11T14:20:00Z" w16du:dateUtc="2024-10-11T05:20:00Z">
            <w:r>
              <w:rPr>
                <w:webHidden/>
              </w:rPr>
              <w:t>10</w:t>
            </w:r>
            <w:r>
              <w:rPr>
                <w:webHidden/>
              </w:rPr>
              <w:fldChar w:fldCharType="end"/>
            </w:r>
            <w:r w:rsidRPr="00F66453">
              <w:rPr>
                <w:rStyle w:val="aa"/>
              </w:rPr>
              <w:fldChar w:fldCharType="end"/>
            </w:r>
          </w:ins>
        </w:p>
        <w:p w14:paraId="1737F7EF" w14:textId="02443E6B" w:rsidR="009A6377" w:rsidRDefault="009A6377">
          <w:pPr>
            <w:pStyle w:val="10"/>
            <w:rPr>
              <w:ins w:id="182" w:author="Naehyuk Yoo" w:date="2024-10-11T14:20:00Z" w16du:dateUtc="2024-10-11T05:20:00Z"/>
              <w:b w:val="0"/>
              <w:caps w:val="0"/>
              <w:color w:val="auto"/>
              <w:kern w:val="2"/>
              <w:szCs w:val="24"/>
              <w:lang w:val="en-US" w:eastAsia="ko-KR"/>
              <w14:ligatures w14:val="standardContextual"/>
            </w:rPr>
          </w:pPr>
          <w:ins w:id="183" w:author="Naehyuk Yoo" w:date="2024-10-11T14:20:00Z" w16du:dateUtc="2024-10-11T05:20:00Z">
            <w:r w:rsidRPr="00F66453">
              <w:rPr>
                <w:rStyle w:val="aa"/>
              </w:rPr>
              <w:fldChar w:fldCharType="begin"/>
            </w:r>
            <w:r w:rsidRPr="00F66453">
              <w:rPr>
                <w:rStyle w:val="aa"/>
              </w:rPr>
              <w:instrText xml:space="preserve"> </w:instrText>
            </w:r>
            <w:r>
              <w:instrText>HYPERLINK \l "_Toc179548866"</w:instrText>
            </w:r>
            <w:r w:rsidRPr="00F66453">
              <w:rPr>
                <w:rStyle w:val="aa"/>
              </w:rPr>
              <w:instrText xml:space="preserve"> </w:instrText>
            </w:r>
            <w:r w:rsidRPr="00F66453">
              <w:rPr>
                <w:rStyle w:val="aa"/>
              </w:rPr>
            </w:r>
            <w:r w:rsidRPr="00F66453">
              <w:rPr>
                <w:rStyle w:val="aa"/>
              </w:rPr>
              <w:fldChar w:fldCharType="separate"/>
            </w:r>
            <w:r w:rsidRPr="00F66453">
              <w:rPr>
                <w:rStyle w:val="aa"/>
              </w:rPr>
              <w:t>7.</w:t>
            </w:r>
            <w:r>
              <w:rPr>
                <w:b w:val="0"/>
                <w:caps w:val="0"/>
                <w:color w:val="auto"/>
                <w:kern w:val="2"/>
                <w:szCs w:val="24"/>
                <w:lang w:val="en-US" w:eastAsia="ko-KR"/>
                <w14:ligatures w14:val="standardContextual"/>
              </w:rPr>
              <w:tab/>
            </w:r>
            <w:r w:rsidRPr="00F66453">
              <w:rPr>
                <w:rStyle w:val="aa"/>
                <w:lang w:eastAsia="ko-KR"/>
              </w:rPr>
              <w:t>maintenance of drone equipment</w:t>
            </w:r>
            <w:r>
              <w:rPr>
                <w:webHidden/>
              </w:rPr>
              <w:tab/>
            </w:r>
            <w:r>
              <w:rPr>
                <w:webHidden/>
              </w:rPr>
              <w:fldChar w:fldCharType="begin"/>
            </w:r>
            <w:r>
              <w:rPr>
                <w:webHidden/>
              </w:rPr>
              <w:instrText xml:space="preserve"> PAGEREF _Toc179548866 \h </w:instrText>
            </w:r>
            <w:r>
              <w:rPr>
                <w:webHidden/>
              </w:rPr>
            </w:r>
          </w:ins>
          <w:r>
            <w:rPr>
              <w:webHidden/>
            </w:rPr>
            <w:fldChar w:fldCharType="separate"/>
          </w:r>
          <w:ins w:id="184" w:author="Naehyuk Yoo" w:date="2024-10-11T14:20:00Z" w16du:dateUtc="2024-10-11T05:20:00Z">
            <w:r>
              <w:rPr>
                <w:webHidden/>
              </w:rPr>
              <w:t>10</w:t>
            </w:r>
            <w:r>
              <w:rPr>
                <w:webHidden/>
              </w:rPr>
              <w:fldChar w:fldCharType="end"/>
            </w:r>
            <w:r w:rsidRPr="00F66453">
              <w:rPr>
                <w:rStyle w:val="aa"/>
              </w:rPr>
              <w:fldChar w:fldCharType="end"/>
            </w:r>
          </w:ins>
        </w:p>
        <w:p w14:paraId="592F3D80" w14:textId="21B55E30" w:rsidR="009A6377" w:rsidRDefault="009A6377">
          <w:pPr>
            <w:pStyle w:val="20"/>
            <w:rPr>
              <w:ins w:id="185" w:author="Naehyuk Yoo" w:date="2024-10-11T14:20:00Z" w16du:dateUtc="2024-10-11T05:20:00Z"/>
              <w:color w:val="auto"/>
              <w:kern w:val="2"/>
              <w:szCs w:val="24"/>
              <w:lang w:val="en-US" w:eastAsia="ko-KR"/>
              <w14:ligatures w14:val="standardContextual"/>
            </w:rPr>
          </w:pPr>
          <w:ins w:id="186" w:author="Naehyuk Yoo" w:date="2024-10-11T14:20:00Z" w16du:dateUtc="2024-10-11T05:20:00Z">
            <w:r w:rsidRPr="00F66453">
              <w:rPr>
                <w:rStyle w:val="aa"/>
              </w:rPr>
              <w:fldChar w:fldCharType="begin"/>
            </w:r>
            <w:r w:rsidRPr="00F66453">
              <w:rPr>
                <w:rStyle w:val="aa"/>
              </w:rPr>
              <w:instrText xml:space="preserve"> </w:instrText>
            </w:r>
            <w:r>
              <w:instrText>HYPERLINK \l "_Toc179548867"</w:instrText>
            </w:r>
            <w:r w:rsidRPr="00F66453">
              <w:rPr>
                <w:rStyle w:val="aa"/>
              </w:rPr>
              <w:instrText xml:space="preserve"> </w:instrText>
            </w:r>
            <w:r w:rsidRPr="00F66453">
              <w:rPr>
                <w:rStyle w:val="aa"/>
              </w:rPr>
            </w:r>
            <w:r w:rsidRPr="00F66453">
              <w:rPr>
                <w:rStyle w:val="aa"/>
              </w:rPr>
              <w:fldChar w:fldCharType="separate"/>
            </w:r>
            <w:r w:rsidRPr="00F66453">
              <w:rPr>
                <w:rStyle w:val="aa"/>
              </w:rPr>
              <w:t>7.1.</w:t>
            </w:r>
            <w:r>
              <w:rPr>
                <w:color w:val="auto"/>
                <w:kern w:val="2"/>
                <w:szCs w:val="24"/>
                <w:lang w:val="en-US" w:eastAsia="ko-KR"/>
                <w14:ligatures w14:val="standardContextual"/>
              </w:rPr>
              <w:tab/>
            </w:r>
            <w:r w:rsidRPr="00F66453">
              <w:rPr>
                <w:rStyle w:val="aa"/>
                <w:lang w:eastAsia="ko-KR"/>
              </w:rPr>
              <w:t>Oblication of Maintenance</w:t>
            </w:r>
            <w:r>
              <w:rPr>
                <w:webHidden/>
              </w:rPr>
              <w:tab/>
            </w:r>
            <w:r>
              <w:rPr>
                <w:webHidden/>
              </w:rPr>
              <w:fldChar w:fldCharType="begin"/>
            </w:r>
            <w:r>
              <w:rPr>
                <w:webHidden/>
              </w:rPr>
              <w:instrText xml:space="preserve"> PAGEREF _Toc179548867 \h </w:instrText>
            </w:r>
            <w:r>
              <w:rPr>
                <w:webHidden/>
              </w:rPr>
            </w:r>
          </w:ins>
          <w:r>
            <w:rPr>
              <w:webHidden/>
            </w:rPr>
            <w:fldChar w:fldCharType="separate"/>
          </w:r>
          <w:ins w:id="187" w:author="Naehyuk Yoo" w:date="2024-10-11T14:20:00Z" w16du:dateUtc="2024-10-11T05:20:00Z">
            <w:r>
              <w:rPr>
                <w:webHidden/>
              </w:rPr>
              <w:t>10</w:t>
            </w:r>
            <w:r>
              <w:rPr>
                <w:webHidden/>
              </w:rPr>
              <w:fldChar w:fldCharType="end"/>
            </w:r>
            <w:r w:rsidRPr="00F66453">
              <w:rPr>
                <w:rStyle w:val="aa"/>
              </w:rPr>
              <w:fldChar w:fldCharType="end"/>
            </w:r>
          </w:ins>
        </w:p>
        <w:p w14:paraId="045741C1" w14:textId="1608B1FD" w:rsidR="009A6377" w:rsidRDefault="009A6377">
          <w:pPr>
            <w:pStyle w:val="20"/>
            <w:rPr>
              <w:ins w:id="188" w:author="Naehyuk Yoo" w:date="2024-10-11T14:20:00Z" w16du:dateUtc="2024-10-11T05:20:00Z"/>
              <w:color w:val="auto"/>
              <w:kern w:val="2"/>
              <w:szCs w:val="24"/>
              <w:lang w:val="en-US" w:eastAsia="ko-KR"/>
              <w14:ligatures w14:val="standardContextual"/>
            </w:rPr>
          </w:pPr>
          <w:ins w:id="189" w:author="Naehyuk Yoo" w:date="2024-10-11T14:20:00Z" w16du:dateUtc="2024-10-11T05:20:00Z">
            <w:r w:rsidRPr="00F66453">
              <w:rPr>
                <w:rStyle w:val="aa"/>
              </w:rPr>
              <w:fldChar w:fldCharType="begin"/>
            </w:r>
            <w:r w:rsidRPr="00F66453">
              <w:rPr>
                <w:rStyle w:val="aa"/>
              </w:rPr>
              <w:instrText xml:space="preserve"> </w:instrText>
            </w:r>
            <w:r>
              <w:instrText>HYPERLINK \l "_Toc179548868"</w:instrText>
            </w:r>
            <w:r w:rsidRPr="00F66453">
              <w:rPr>
                <w:rStyle w:val="aa"/>
              </w:rPr>
              <w:instrText xml:space="preserve"> </w:instrText>
            </w:r>
            <w:r w:rsidRPr="00F66453">
              <w:rPr>
                <w:rStyle w:val="aa"/>
              </w:rPr>
            </w:r>
            <w:r w:rsidRPr="00F66453">
              <w:rPr>
                <w:rStyle w:val="aa"/>
              </w:rPr>
              <w:fldChar w:fldCharType="separate"/>
            </w:r>
            <w:r w:rsidRPr="00F66453">
              <w:rPr>
                <w:rStyle w:val="aa"/>
              </w:rPr>
              <w:t>7.2.</w:t>
            </w:r>
            <w:r>
              <w:rPr>
                <w:color w:val="auto"/>
                <w:kern w:val="2"/>
                <w:szCs w:val="24"/>
                <w:lang w:val="en-US" w:eastAsia="ko-KR"/>
                <w14:ligatures w14:val="standardContextual"/>
              </w:rPr>
              <w:tab/>
            </w:r>
            <w:r w:rsidRPr="00F66453">
              <w:rPr>
                <w:rStyle w:val="aa"/>
                <w:lang w:eastAsia="ko-KR"/>
              </w:rPr>
              <w:t>Periodic Inspection</w:t>
            </w:r>
            <w:r>
              <w:rPr>
                <w:webHidden/>
              </w:rPr>
              <w:tab/>
            </w:r>
            <w:r>
              <w:rPr>
                <w:webHidden/>
              </w:rPr>
              <w:fldChar w:fldCharType="begin"/>
            </w:r>
            <w:r>
              <w:rPr>
                <w:webHidden/>
              </w:rPr>
              <w:instrText xml:space="preserve"> PAGEREF _Toc179548868 \h </w:instrText>
            </w:r>
            <w:r>
              <w:rPr>
                <w:webHidden/>
              </w:rPr>
            </w:r>
          </w:ins>
          <w:r>
            <w:rPr>
              <w:webHidden/>
            </w:rPr>
            <w:fldChar w:fldCharType="separate"/>
          </w:r>
          <w:ins w:id="190" w:author="Naehyuk Yoo" w:date="2024-10-11T14:20:00Z" w16du:dateUtc="2024-10-11T05:20:00Z">
            <w:r>
              <w:rPr>
                <w:webHidden/>
              </w:rPr>
              <w:t>10</w:t>
            </w:r>
            <w:r>
              <w:rPr>
                <w:webHidden/>
              </w:rPr>
              <w:fldChar w:fldCharType="end"/>
            </w:r>
            <w:r w:rsidRPr="00F66453">
              <w:rPr>
                <w:rStyle w:val="aa"/>
              </w:rPr>
              <w:fldChar w:fldCharType="end"/>
            </w:r>
          </w:ins>
        </w:p>
        <w:p w14:paraId="22822BF5" w14:textId="38DE1571" w:rsidR="009A6377" w:rsidRDefault="009A6377">
          <w:pPr>
            <w:pStyle w:val="20"/>
            <w:rPr>
              <w:ins w:id="191" w:author="Naehyuk Yoo" w:date="2024-10-11T14:20:00Z" w16du:dateUtc="2024-10-11T05:20:00Z"/>
              <w:color w:val="auto"/>
              <w:kern w:val="2"/>
              <w:szCs w:val="24"/>
              <w:lang w:val="en-US" w:eastAsia="ko-KR"/>
              <w14:ligatures w14:val="standardContextual"/>
            </w:rPr>
          </w:pPr>
          <w:ins w:id="192" w:author="Naehyuk Yoo" w:date="2024-10-11T14:20:00Z" w16du:dateUtc="2024-10-11T05:20:00Z">
            <w:r w:rsidRPr="00F66453">
              <w:rPr>
                <w:rStyle w:val="aa"/>
              </w:rPr>
              <w:fldChar w:fldCharType="begin"/>
            </w:r>
            <w:r w:rsidRPr="00F66453">
              <w:rPr>
                <w:rStyle w:val="aa"/>
              </w:rPr>
              <w:instrText xml:space="preserve"> </w:instrText>
            </w:r>
            <w:r>
              <w:instrText>HYPERLINK \l "_Toc179548869"</w:instrText>
            </w:r>
            <w:r w:rsidRPr="00F66453">
              <w:rPr>
                <w:rStyle w:val="aa"/>
              </w:rPr>
              <w:instrText xml:space="preserve"> </w:instrText>
            </w:r>
            <w:r w:rsidRPr="00F66453">
              <w:rPr>
                <w:rStyle w:val="aa"/>
              </w:rPr>
            </w:r>
            <w:r w:rsidRPr="00F66453">
              <w:rPr>
                <w:rStyle w:val="aa"/>
              </w:rPr>
              <w:fldChar w:fldCharType="separate"/>
            </w:r>
            <w:r w:rsidRPr="00F66453">
              <w:rPr>
                <w:rStyle w:val="aa"/>
              </w:rPr>
              <w:t>7.3.</w:t>
            </w:r>
            <w:r>
              <w:rPr>
                <w:color w:val="auto"/>
                <w:kern w:val="2"/>
                <w:szCs w:val="24"/>
                <w:lang w:val="en-US" w:eastAsia="ko-KR"/>
                <w14:ligatures w14:val="standardContextual"/>
              </w:rPr>
              <w:tab/>
            </w:r>
            <w:r w:rsidRPr="00F66453">
              <w:rPr>
                <w:rStyle w:val="aa"/>
                <w:lang w:eastAsia="ko-KR"/>
              </w:rPr>
              <w:t>Failure/Damage/Loss</w:t>
            </w:r>
            <w:r>
              <w:rPr>
                <w:webHidden/>
              </w:rPr>
              <w:tab/>
            </w:r>
            <w:r>
              <w:rPr>
                <w:webHidden/>
              </w:rPr>
              <w:fldChar w:fldCharType="begin"/>
            </w:r>
            <w:r>
              <w:rPr>
                <w:webHidden/>
              </w:rPr>
              <w:instrText xml:space="preserve"> PAGEREF _Toc179548869 \h </w:instrText>
            </w:r>
            <w:r>
              <w:rPr>
                <w:webHidden/>
              </w:rPr>
            </w:r>
          </w:ins>
          <w:r>
            <w:rPr>
              <w:webHidden/>
            </w:rPr>
            <w:fldChar w:fldCharType="separate"/>
          </w:r>
          <w:ins w:id="193" w:author="Naehyuk Yoo" w:date="2024-10-11T14:20:00Z" w16du:dateUtc="2024-10-11T05:20:00Z">
            <w:r>
              <w:rPr>
                <w:webHidden/>
              </w:rPr>
              <w:t>11</w:t>
            </w:r>
            <w:r>
              <w:rPr>
                <w:webHidden/>
              </w:rPr>
              <w:fldChar w:fldCharType="end"/>
            </w:r>
            <w:r w:rsidRPr="00F66453">
              <w:rPr>
                <w:rStyle w:val="aa"/>
              </w:rPr>
              <w:fldChar w:fldCharType="end"/>
            </w:r>
          </w:ins>
        </w:p>
        <w:p w14:paraId="76DD1B3C" w14:textId="7F0768FA" w:rsidR="009A6377" w:rsidRDefault="009A6377">
          <w:pPr>
            <w:pStyle w:val="20"/>
            <w:rPr>
              <w:ins w:id="194" w:author="Naehyuk Yoo" w:date="2024-10-11T14:20:00Z" w16du:dateUtc="2024-10-11T05:20:00Z"/>
              <w:color w:val="auto"/>
              <w:kern w:val="2"/>
              <w:szCs w:val="24"/>
              <w:lang w:val="en-US" w:eastAsia="ko-KR"/>
              <w14:ligatures w14:val="standardContextual"/>
            </w:rPr>
          </w:pPr>
          <w:ins w:id="195" w:author="Naehyuk Yoo" w:date="2024-10-11T14:20:00Z" w16du:dateUtc="2024-10-11T05:20:00Z">
            <w:r w:rsidRPr="00F66453">
              <w:rPr>
                <w:rStyle w:val="aa"/>
              </w:rPr>
              <w:fldChar w:fldCharType="begin"/>
            </w:r>
            <w:r w:rsidRPr="00F66453">
              <w:rPr>
                <w:rStyle w:val="aa"/>
              </w:rPr>
              <w:instrText xml:space="preserve"> </w:instrText>
            </w:r>
            <w:r>
              <w:instrText>HYPERLINK \l "_Toc179548870"</w:instrText>
            </w:r>
            <w:r w:rsidRPr="00F66453">
              <w:rPr>
                <w:rStyle w:val="aa"/>
              </w:rPr>
              <w:instrText xml:space="preserve"> </w:instrText>
            </w:r>
            <w:r w:rsidRPr="00F66453">
              <w:rPr>
                <w:rStyle w:val="aa"/>
              </w:rPr>
            </w:r>
            <w:r w:rsidRPr="00F66453">
              <w:rPr>
                <w:rStyle w:val="aa"/>
              </w:rPr>
              <w:fldChar w:fldCharType="separate"/>
            </w:r>
            <w:r w:rsidRPr="00F66453">
              <w:rPr>
                <w:rStyle w:val="aa"/>
              </w:rPr>
              <w:t>7.4.</w:t>
            </w:r>
            <w:r>
              <w:rPr>
                <w:color w:val="auto"/>
                <w:kern w:val="2"/>
                <w:szCs w:val="24"/>
                <w:lang w:val="en-US" w:eastAsia="ko-KR"/>
                <w14:ligatures w14:val="standardContextual"/>
              </w:rPr>
              <w:tab/>
            </w:r>
            <w:r w:rsidRPr="00F66453">
              <w:rPr>
                <w:rStyle w:val="aa"/>
                <w:lang w:eastAsia="ko-KR"/>
              </w:rPr>
              <w:t>Disposal</w:t>
            </w:r>
            <w:r>
              <w:rPr>
                <w:webHidden/>
              </w:rPr>
              <w:tab/>
            </w:r>
            <w:r>
              <w:rPr>
                <w:webHidden/>
              </w:rPr>
              <w:fldChar w:fldCharType="begin"/>
            </w:r>
            <w:r>
              <w:rPr>
                <w:webHidden/>
              </w:rPr>
              <w:instrText xml:space="preserve"> PAGEREF _Toc179548870 \h </w:instrText>
            </w:r>
            <w:r>
              <w:rPr>
                <w:webHidden/>
              </w:rPr>
            </w:r>
          </w:ins>
          <w:r>
            <w:rPr>
              <w:webHidden/>
            </w:rPr>
            <w:fldChar w:fldCharType="separate"/>
          </w:r>
          <w:ins w:id="196" w:author="Naehyuk Yoo" w:date="2024-10-11T14:20:00Z" w16du:dateUtc="2024-10-11T05:20:00Z">
            <w:r>
              <w:rPr>
                <w:webHidden/>
              </w:rPr>
              <w:t>11</w:t>
            </w:r>
            <w:r>
              <w:rPr>
                <w:webHidden/>
              </w:rPr>
              <w:fldChar w:fldCharType="end"/>
            </w:r>
            <w:r w:rsidRPr="00F66453">
              <w:rPr>
                <w:rStyle w:val="aa"/>
              </w:rPr>
              <w:fldChar w:fldCharType="end"/>
            </w:r>
          </w:ins>
        </w:p>
        <w:p w14:paraId="1B6AC6B5" w14:textId="40A4D5BF" w:rsidR="009A6377" w:rsidRDefault="009A6377">
          <w:pPr>
            <w:pStyle w:val="10"/>
            <w:rPr>
              <w:ins w:id="197" w:author="Naehyuk Yoo" w:date="2024-10-11T14:20:00Z" w16du:dateUtc="2024-10-11T05:20:00Z"/>
              <w:b w:val="0"/>
              <w:caps w:val="0"/>
              <w:color w:val="auto"/>
              <w:kern w:val="2"/>
              <w:szCs w:val="24"/>
              <w:lang w:val="en-US" w:eastAsia="ko-KR"/>
              <w14:ligatures w14:val="standardContextual"/>
            </w:rPr>
          </w:pPr>
          <w:ins w:id="198" w:author="Naehyuk Yoo" w:date="2024-10-11T14:20:00Z" w16du:dateUtc="2024-10-11T05:20:00Z">
            <w:r w:rsidRPr="00F66453">
              <w:rPr>
                <w:rStyle w:val="aa"/>
              </w:rPr>
              <w:fldChar w:fldCharType="begin"/>
            </w:r>
            <w:r w:rsidRPr="00F66453">
              <w:rPr>
                <w:rStyle w:val="aa"/>
              </w:rPr>
              <w:instrText xml:space="preserve"> </w:instrText>
            </w:r>
            <w:r>
              <w:instrText>HYPERLINK \l "_Toc179548871"</w:instrText>
            </w:r>
            <w:r w:rsidRPr="00F66453">
              <w:rPr>
                <w:rStyle w:val="aa"/>
              </w:rPr>
              <w:instrText xml:space="preserve"> </w:instrText>
            </w:r>
            <w:r w:rsidRPr="00F66453">
              <w:rPr>
                <w:rStyle w:val="aa"/>
              </w:rPr>
            </w:r>
            <w:r w:rsidRPr="00F66453">
              <w:rPr>
                <w:rStyle w:val="aa"/>
              </w:rPr>
              <w:fldChar w:fldCharType="separate"/>
            </w:r>
            <w:r w:rsidRPr="00F66453">
              <w:rPr>
                <w:rStyle w:val="aa"/>
                <w:lang w:eastAsia="ko-KR"/>
              </w:rPr>
              <w:t>8.</w:t>
            </w:r>
            <w:r>
              <w:rPr>
                <w:b w:val="0"/>
                <w:caps w:val="0"/>
                <w:color w:val="auto"/>
                <w:kern w:val="2"/>
                <w:szCs w:val="24"/>
                <w:lang w:val="en-US" w:eastAsia="ko-KR"/>
                <w14:ligatures w14:val="standardContextual"/>
              </w:rPr>
              <w:tab/>
            </w:r>
            <w:r w:rsidRPr="00F66453">
              <w:rPr>
                <w:rStyle w:val="aa"/>
                <w:lang w:eastAsia="ko-KR"/>
              </w:rPr>
              <w:t>Definition</w:t>
            </w:r>
            <w:r>
              <w:rPr>
                <w:webHidden/>
              </w:rPr>
              <w:tab/>
            </w:r>
            <w:r>
              <w:rPr>
                <w:webHidden/>
              </w:rPr>
              <w:fldChar w:fldCharType="begin"/>
            </w:r>
            <w:r>
              <w:rPr>
                <w:webHidden/>
              </w:rPr>
              <w:instrText xml:space="preserve"> PAGEREF _Toc179548871 \h </w:instrText>
            </w:r>
            <w:r>
              <w:rPr>
                <w:webHidden/>
              </w:rPr>
            </w:r>
          </w:ins>
          <w:r>
            <w:rPr>
              <w:webHidden/>
            </w:rPr>
            <w:fldChar w:fldCharType="separate"/>
          </w:r>
          <w:ins w:id="199" w:author="Naehyuk Yoo" w:date="2024-10-11T14:20:00Z" w16du:dateUtc="2024-10-11T05:20:00Z">
            <w:r>
              <w:rPr>
                <w:webHidden/>
              </w:rPr>
              <w:t>11</w:t>
            </w:r>
            <w:r>
              <w:rPr>
                <w:webHidden/>
              </w:rPr>
              <w:fldChar w:fldCharType="end"/>
            </w:r>
            <w:r w:rsidRPr="00F66453">
              <w:rPr>
                <w:rStyle w:val="aa"/>
              </w:rPr>
              <w:fldChar w:fldCharType="end"/>
            </w:r>
          </w:ins>
        </w:p>
        <w:p w14:paraId="6A55D59C" w14:textId="5AD9FE83" w:rsidR="009A6377" w:rsidRDefault="009A6377">
          <w:pPr>
            <w:pStyle w:val="10"/>
            <w:rPr>
              <w:ins w:id="200" w:author="Naehyuk Yoo" w:date="2024-10-11T14:20:00Z" w16du:dateUtc="2024-10-11T05:20:00Z"/>
              <w:b w:val="0"/>
              <w:caps w:val="0"/>
              <w:color w:val="auto"/>
              <w:kern w:val="2"/>
              <w:szCs w:val="24"/>
              <w:lang w:val="en-US" w:eastAsia="ko-KR"/>
              <w14:ligatures w14:val="standardContextual"/>
            </w:rPr>
          </w:pPr>
          <w:ins w:id="201" w:author="Naehyuk Yoo" w:date="2024-10-11T14:20:00Z" w16du:dateUtc="2024-10-11T05:20:00Z">
            <w:r w:rsidRPr="00F66453">
              <w:rPr>
                <w:rStyle w:val="aa"/>
              </w:rPr>
              <w:fldChar w:fldCharType="begin"/>
            </w:r>
            <w:r w:rsidRPr="00F66453">
              <w:rPr>
                <w:rStyle w:val="aa"/>
              </w:rPr>
              <w:instrText xml:space="preserve"> </w:instrText>
            </w:r>
            <w:r>
              <w:instrText>HYPERLINK \l "_Toc179548872"</w:instrText>
            </w:r>
            <w:r w:rsidRPr="00F66453">
              <w:rPr>
                <w:rStyle w:val="aa"/>
              </w:rPr>
              <w:instrText xml:space="preserve"> </w:instrText>
            </w:r>
            <w:r w:rsidRPr="00F66453">
              <w:rPr>
                <w:rStyle w:val="aa"/>
              </w:rPr>
            </w:r>
            <w:r w:rsidRPr="00F66453">
              <w:rPr>
                <w:rStyle w:val="aa"/>
              </w:rPr>
              <w:fldChar w:fldCharType="separate"/>
            </w:r>
            <w:r w:rsidRPr="00F66453">
              <w:rPr>
                <w:rStyle w:val="aa"/>
                <w:lang w:eastAsia="ko-KR"/>
              </w:rPr>
              <w:t>9.</w:t>
            </w:r>
            <w:r>
              <w:rPr>
                <w:b w:val="0"/>
                <w:caps w:val="0"/>
                <w:color w:val="auto"/>
                <w:kern w:val="2"/>
                <w:szCs w:val="24"/>
                <w:lang w:val="en-US" w:eastAsia="ko-KR"/>
                <w14:ligatures w14:val="standardContextual"/>
              </w:rPr>
              <w:tab/>
            </w:r>
            <w:r w:rsidRPr="00F66453">
              <w:rPr>
                <w:rStyle w:val="aa"/>
                <w:lang w:eastAsia="ko-KR"/>
              </w:rPr>
              <w:t>references</w:t>
            </w:r>
            <w:r>
              <w:rPr>
                <w:webHidden/>
              </w:rPr>
              <w:tab/>
            </w:r>
            <w:r>
              <w:rPr>
                <w:webHidden/>
              </w:rPr>
              <w:fldChar w:fldCharType="begin"/>
            </w:r>
            <w:r>
              <w:rPr>
                <w:webHidden/>
              </w:rPr>
              <w:instrText xml:space="preserve"> PAGEREF _Toc179548872 \h </w:instrText>
            </w:r>
            <w:r>
              <w:rPr>
                <w:webHidden/>
              </w:rPr>
            </w:r>
          </w:ins>
          <w:r>
            <w:rPr>
              <w:webHidden/>
            </w:rPr>
            <w:fldChar w:fldCharType="separate"/>
          </w:r>
          <w:ins w:id="202" w:author="Naehyuk Yoo" w:date="2024-10-11T14:20:00Z" w16du:dateUtc="2024-10-11T05:20:00Z">
            <w:r>
              <w:rPr>
                <w:webHidden/>
              </w:rPr>
              <w:t>11</w:t>
            </w:r>
            <w:r>
              <w:rPr>
                <w:webHidden/>
              </w:rPr>
              <w:fldChar w:fldCharType="end"/>
            </w:r>
            <w:r w:rsidRPr="00F66453">
              <w:rPr>
                <w:rStyle w:val="aa"/>
              </w:rPr>
              <w:fldChar w:fldCharType="end"/>
            </w:r>
          </w:ins>
        </w:p>
        <w:p w14:paraId="22890BCB" w14:textId="79F0A2ED" w:rsidR="009A6377" w:rsidDel="009A6377" w:rsidRDefault="009A6377">
          <w:pPr>
            <w:pStyle w:val="10"/>
            <w:rPr>
              <w:del w:id="203" w:author="Naehyuk Yoo" w:date="2024-10-11T14:14:00Z" w16du:dateUtc="2024-10-11T05:14:00Z"/>
              <w:b w:val="0"/>
              <w:caps w:val="0"/>
              <w:color w:val="auto"/>
              <w:kern w:val="2"/>
              <w:szCs w:val="24"/>
              <w:lang w:val="en-US" w:eastAsia="ko-KR"/>
              <w14:ligatures w14:val="standardContextual"/>
            </w:rPr>
          </w:pPr>
          <w:del w:id="204" w:author="Naehyuk Yoo" w:date="2024-10-11T14:14:00Z" w16du:dateUtc="2024-10-11T05:14:00Z">
            <w:r w:rsidRPr="009A6377" w:rsidDel="009A6377">
              <w:rPr>
                <w:rStyle w:val="aa"/>
              </w:rPr>
              <w:delText>1.</w:delText>
            </w:r>
            <w:r w:rsidDel="009A6377">
              <w:rPr>
                <w:b w:val="0"/>
                <w:caps w:val="0"/>
                <w:color w:val="auto"/>
                <w:kern w:val="2"/>
                <w:szCs w:val="24"/>
                <w:lang w:val="en-US" w:eastAsia="ko-KR"/>
                <w14:ligatures w14:val="standardContextual"/>
              </w:rPr>
              <w:tab/>
            </w:r>
            <w:r w:rsidRPr="009A6377" w:rsidDel="009A6377">
              <w:rPr>
                <w:rStyle w:val="aa"/>
              </w:rPr>
              <w:delText>Introduction</w:delText>
            </w:r>
            <w:r w:rsidDel="009A6377">
              <w:rPr>
                <w:webHidden/>
              </w:rPr>
              <w:tab/>
              <w:delText>4</w:delText>
            </w:r>
          </w:del>
        </w:p>
        <w:p w14:paraId="7E961FF1" w14:textId="59F931BC" w:rsidR="009A6377" w:rsidDel="009A6377" w:rsidRDefault="009A6377">
          <w:pPr>
            <w:pStyle w:val="10"/>
            <w:rPr>
              <w:del w:id="205" w:author="Naehyuk Yoo" w:date="2024-10-11T14:14:00Z" w16du:dateUtc="2024-10-11T05:14:00Z"/>
              <w:b w:val="0"/>
              <w:caps w:val="0"/>
              <w:color w:val="auto"/>
              <w:kern w:val="2"/>
              <w:szCs w:val="24"/>
              <w:lang w:val="en-US" w:eastAsia="ko-KR"/>
              <w14:ligatures w14:val="standardContextual"/>
            </w:rPr>
          </w:pPr>
          <w:del w:id="206" w:author="Naehyuk Yoo" w:date="2024-10-11T14:14:00Z" w16du:dateUtc="2024-10-11T05:14:00Z">
            <w:r w:rsidRPr="009A6377" w:rsidDel="009A6377">
              <w:rPr>
                <w:rStyle w:val="aa"/>
              </w:rPr>
              <w:delText>2.</w:delText>
            </w:r>
            <w:r w:rsidDel="009A6377">
              <w:rPr>
                <w:b w:val="0"/>
                <w:caps w:val="0"/>
                <w:color w:val="auto"/>
                <w:kern w:val="2"/>
                <w:szCs w:val="24"/>
                <w:lang w:val="en-US" w:eastAsia="ko-KR"/>
                <w14:ligatures w14:val="standardContextual"/>
              </w:rPr>
              <w:tab/>
            </w:r>
            <w:r w:rsidRPr="009A6377" w:rsidDel="009A6377">
              <w:rPr>
                <w:rStyle w:val="aa"/>
              </w:rPr>
              <w:delText>Scope</w:delText>
            </w:r>
            <w:r w:rsidDel="009A6377">
              <w:rPr>
                <w:webHidden/>
              </w:rPr>
              <w:tab/>
              <w:delText>4</w:delText>
            </w:r>
          </w:del>
        </w:p>
        <w:p w14:paraId="60545F67" w14:textId="75E8C0ED" w:rsidR="009A6377" w:rsidDel="009A6377" w:rsidRDefault="009A6377">
          <w:pPr>
            <w:pStyle w:val="20"/>
            <w:rPr>
              <w:del w:id="207" w:author="Naehyuk Yoo" w:date="2024-10-11T14:14:00Z" w16du:dateUtc="2024-10-11T05:14:00Z"/>
              <w:color w:val="auto"/>
              <w:kern w:val="2"/>
              <w:szCs w:val="24"/>
              <w:lang w:val="en-US" w:eastAsia="ko-KR"/>
              <w14:ligatures w14:val="standardContextual"/>
            </w:rPr>
          </w:pPr>
          <w:del w:id="208" w:author="Naehyuk Yoo" w:date="2024-10-11T14:14:00Z" w16du:dateUtc="2024-10-11T05:14:00Z">
            <w:r w:rsidRPr="009A6377" w:rsidDel="009A6377">
              <w:rPr>
                <w:rStyle w:val="aa"/>
              </w:rPr>
              <w:delText>2.1.</w:delText>
            </w:r>
            <w:r w:rsidDel="009A6377">
              <w:rPr>
                <w:color w:val="auto"/>
                <w:kern w:val="2"/>
                <w:szCs w:val="24"/>
                <w:lang w:val="en-US" w:eastAsia="ko-KR"/>
                <w14:ligatures w14:val="standardContextual"/>
              </w:rPr>
              <w:tab/>
            </w:r>
            <w:r w:rsidRPr="009A6377" w:rsidDel="009A6377">
              <w:rPr>
                <w:rStyle w:val="aa"/>
                <w:lang w:eastAsia="ko-KR"/>
              </w:rPr>
              <w:delText>dEsignation of roles</w:delText>
            </w:r>
            <w:r w:rsidDel="009A6377">
              <w:rPr>
                <w:webHidden/>
              </w:rPr>
              <w:tab/>
              <w:delText>4</w:delText>
            </w:r>
          </w:del>
        </w:p>
        <w:p w14:paraId="1FDCE031" w14:textId="4BD44C4B" w:rsidR="009A6377" w:rsidDel="009A6377" w:rsidRDefault="009A6377">
          <w:pPr>
            <w:pStyle w:val="10"/>
            <w:rPr>
              <w:del w:id="209" w:author="Naehyuk Yoo" w:date="2024-10-11T14:14:00Z" w16du:dateUtc="2024-10-11T05:14:00Z"/>
              <w:b w:val="0"/>
              <w:caps w:val="0"/>
              <w:color w:val="auto"/>
              <w:kern w:val="2"/>
              <w:szCs w:val="24"/>
              <w:lang w:val="en-US" w:eastAsia="ko-KR"/>
              <w14:ligatures w14:val="standardContextual"/>
            </w:rPr>
          </w:pPr>
          <w:del w:id="210" w:author="Naehyuk Yoo" w:date="2024-10-11T14:14:00Z" w16du:dateUtc="2024-10-11T05:14:00Z">
            <w:r w:rsidRPr="009A6377" w:rsidDel="009A6377">
              <w:rPr>
                <w:rStyle w:val="aa"/>
              </w:rPr>
              <w:delText>3.</w:delText>
            </w:r>
            <w:r w:rsidDel="009A6377">
              <w:rPr>
                <w:b w:val="0"/>
                <w:caps w:val="0"/>
                <w:color w:val="auto"/>
                <w:kern w:val="2"/>
                <w:szCs w:val="24"/>
                <w:lang w:val="en-US" w:eastAsia="ko-KR"/>
                <w14:ligatures w14:val="standardContextual"/>
              </w:rPr>
              <w:tab/>
            </w:r>
            <w:r w:rsidRPr="009A6377" w:rsidDel="009A6377">
              <w:rPr>
                <w:rStyle w:val="aa"/>
                <w:lang w:eastAsia="ko-KR"/>
              </w:rPr>
              <w:delText>drone pilot</w:delText>
            </w:r>
            <w:r w:rsidDel="009A6377">
              <w:rPr>
                <w:webHidden/>
              </w:rPr>
              <w:tab/>
              <w:delText>5</w:delText>
            </w:r>
          </w:del>
        </w:p>
        <w:p w14:paraId="77916F3F" w14:textId="1299080F" w:rsidR="009A6377" w:rsidDel="009A6377" w:rsidRDefault="009A6377">
          <w:pPr>
            <w:pStyle w:val="20"/>
            <w:rPr>
              <w:del w:id="211" w:author="Naehyuk Yoo" w:date="2024-10-11T14:14:00Z" w16du:dateUtc="2024-10-11T05:14:00Z"/>
              <w:color w:val="auto"/>
              <w:kern w:val="2"/>
              <w:szCs w:val="24"/>
              <w:lang w:val="en-US" w:eastAsia="ko-KR"/>
              <w14:ligatures w14:val="standardContextual"/>
            </w:rPr>
          </w:pPr>
          <w:del w:id="212" w:author="Naehyuk Yoo" w:date="2024-10-11T14:14:00Z" w16du:dateUtc="2024-10-11T05:14:00Z">
            <w:r w:rsidRPr="009A6377" w:rsidDel="009A6377">
              <w:rPr>
                <w:rStyle w:val="aa"/>
              </w:rPr>
              <w:delText>3.1.</w:delText>
            </w:r>
            <w:r w:rsidDel="009A6377">
              <w:rPr>
                <w:color w:val="auto"/>
                <w:kern w:val="2"/>
                <w:szCs w:val="24"/>
                <w:lang w:val="en-US" w:eastAsia="ko-KR"/>
                <w14:ligatures w14:val="standardContextual"/>
              </w:rPr>
              <w:tab/>
            </w:r>
            <w:r w:rsidRPr="009A6377" w:rsidDel="009A6377">
              <w:rPr>
                <w:rStyle w:val="aa"/>
                <w:lang w:eastAsia="ko-KR"/>
              </w:rPr>
              <w:delText>dESIGNATION OF pilot</w:delText>
            </w:r>
            <w:r w:rsidDel="009A6377">
              <w:rPr>
                <w:webHidden/>
              </w:rPr>
              <w:tab/>
              <w:delText>5</w:delText>
            </w:r>
          </w:del>
        </w:p>
        <w:p w14:paraId="2165AD9D" w14:textId="42110EE5" w:rsidR="009A6377" w:rsidDel="009A6377" w:rsidRDefault="009A6377">
          <w:pPr>
            <w:pStyle w:val="31"/>
            <w:tabs>
              <w:tab w:val="left" w:pos="1134"/>
            </w:tabs>
            <w:rPr>
              <w:del w:id="213" w:author="Naehyuk Yoo" w:date="2024-10-11T14:14:00Z" w16du:dateUtc="2024-10-11T05:14:00Z"/>
              <w:noProof/>
              <w:color w:val="auto"/>
              <w:kern w:val="2"/>
              <w:sz w:val="22"/>
              <w:szCs w:val="24"/>
              <w:lang w:val="en-US" w:eastAsia="ko-KR"/>
              <w14:ligatures w14:val="standardContextual"/>
            </w:rPr>
          </w:pPr>
          <w:del w:id="214" w:author="Naehyuk Yoo" w:date="2024-10-11T14:14:00Z" w16du:dateUtc="2024-10-11T05:14:00Z">
            <w:r w:rsidRPr="009A6377" w:rsidDel="009A6377">
              <w:rPr>
                <w:rStyle w:val="aa"/>
                <w:noProof/>
                <w:lang w:eastAsia="ko-KR"/>
              </w:rPr>
              <w:delText>3.1.1.</w:delText>
            </w:r>
            <w:r w:rsidDel="009A6377">
              <w:rPr>
                <w:noProof/>
                <w:color w:val="auto"/>
                <w:kern w:val="2"/>
                <w:sz w:val="22"/>
                <w:szCs w:val="24"/>
                <w:lang w:val="en-US" w:eastAsia="ko-KR"/>
                <w14:ligatures w14:val="standardContextual"/>
              </w:rPr>
              <w:tab/>
            </w:r>
            <w:r w:rsidRPr="009A6377" w:rsidDel="009A6377">
              <w:rPr>
                <w:rStyle w:val="aa"/>
                <w:noProof/>
                <w:lang w:eastAsia="ko-KR"/>
              </w:rPr>
              <w:delText>Designation of pilot</w:delText>
            </w:r>
            <w:r w:rsidDel="009A6377">
              <w:rPr>
                <w:noProof/>
                <w:webHidden/>
              </w:rPr>
              <w:tab/>
              <w:delText>5</w:delText>
            </w:r>
          </w:del>
        </w:p>
        <w:p w14:paraId="54C21EE6" w14:textId="5EF60874" w:rsidR="009A6377" w:rsidDel="009A6377" w:rsidRDefault="009A6377">
          <w:pPr>
            <w:pStyle w:val="31"/>
            <w:tabs>
              <w:tab w:val="left" w:pos="1134"/>
            </w:tabs>
            <w:rPr>
              <w:del w:id="215" w:author="Naehyuk Yoo" w:date="2024-10-11T14:14:00Z" w16du:dateUtc="2024-10-11T05:14:00Z"/>
              <w:noProof/>
              <w:color w:val="auto"/>
              <w:kern w:val="2"/>
              <w:sz w:val="22"/>
              <w:szCs w:val="24"/>
              <w:lang w:val="en-US" w:eastAsia="ko-KR"/>
              <w14:ligatures w14:val="standardContextual"/>
            </w:rPr>
          </w:pPr>
          <w:del w:id="216" w:author="Naehyuk Yoo" w:date="2024-10-11T14:14:00Z" w16du:dateUtc="2024-10-11T05:14:00Z">
            <w:r w:rsidRPr="009A6377" w:rsidDel="009A6377">
              <w:rPr>
                <w:rStyle w:val="aa"/>
                <w:noProof/>
                <w:lang w:eastAsia="ko-KR"/>
              </w:rPr>
              <w:delText>3.1.2.</w:delText>
            </w:r>
            <w:r w:rsidDel="009A6377">
              <w:rPr>
                <w:noProof/>
                <w:color w:val="auto"/>
                <w:kern w:val="2"/>
                <w:sz w:val="22"/>
                <w:szCs w:val="24"/>
                <w:lang w:val="en-US" w:eastAsia="ko-KR"/>
                <w14:ligatures w14:val="standardContextual"/>
              </w:rPr>
              <w:tab/>
            </w:r>
            <w:r w:rsidRPr="009A6377" w:rsidDel="009A6377">
              <w:rPr>
                <w:rStyle w:val="aa"/>
                <w:noProof/>
                <w:lang w:eastAsia="ko-KR"/>
              </w:rPr>
              <w:delText>Certification</w:delText>
            </w:r>
            <w:r w:rsidDel="009A6377">
              <w:rPr>
                <w:noProof/>
                <w:webHidden/>
              </w:rPr>
              <w:tab/>
              <w:delText>5</w:delText>
            </w:r>
          </w:del>
        </w:p>
        <w:p w14:paraId="3628469B" w14:textId="2E477BBE" w:rsidR="009A6377" w:rsidDel="009A6377" w:rsidRDefault="009A6377">
          <w:pPr>
            <w:pStyle w:val="20"/>
            <w:rPr>
              <w:del w:id="217" w:author="Naehyuk Yoo" w:date="2024-10-11T14:14:00Z" w16du:dateUtc="2024-10-11T05:14:00Z"/>
              <w:color w:val="auto"/>
              <w:kern w:val="2"/>
              <w:szCs w:val="24"/>
              <w:lang w:val="en-US" w:eastAsia="ko-KR"/>
              <w14:ligatures w14:val="standardContextual"/>
            </w:rPr>
          </w:pPr>
          <w:del w:id="218" w:author="Naehyuk Yoo" w:date="2024-10-11T14:14:00Z" w16du:dateUtc="2024-10-11T05:14:00Z">
            <w:r w:rsidRPr="009A6377" w:rsidDel="009A6377">
              <w:rPr>
                <w:rStyle w:val="aa"/>
              </w:rPr>
              <w:delText>3.2.</w:delText>
            </w:r>
            <w:r w:rsidDel="009A6377">
              <w:rPr>
                <w:color w:val="auto"/>
                <w:kern w:val="2"/>
                <w:szCs w:val="24"/>
                <w:lang w:val="en-US" w:eastAsia="ko-KR"/>
                <w14:ligatures w14:val="standardContextual"/>
              </w:rPr>
              <w:tab/>
            </w:r>
            <w:r w:rsidRPr="009A6377" w:rsidDel="009A6377">
              <w:rPr>
                <w:rStyle w:val="aa"/>
                <w:lang w:eastAsia="ko-KR"/>
              </w:rPr>
              <w:delText>TRAINING</w:delText>
            </w:r>
            <w:r w:rsidDel="009A6377">
              <w:rPr>
                <w:webHidden/>
              </w:rPr>
              <w:tab/>
              <w:delText>5</w:delText>
            </w:r>
          </w:del>
        </w:p>
        <w:p w14:paraId="4229751C" w14:textId="77682D03" w:rsidR="009A6377" w:rsidDel="009A6377" w:rsidRDefault="009A6377">
          <w:pPr>
            <w:pStyle w:val="10"/>
            <w:rPr>
              <w:del w:id="219" w:author="Naehyuk Yoo" w:date="2024-10-11T14:14:00Z" w16du:dateUtc="2024-10-11T05:14:00Z"/>
              <w:b w:val="0"/>
              <w:caps w:val="0"/>
              <w:color w:val="auto"/>
              <w:kern w:val="2"/>
              <w:szCs w:val="24"/>
              <w:lang w:val="en-US" w:eastAsia="ko-KR"/>
              <w14:ligatures w14:val="standardContextual"/>
            </w:rPr>
          </w:pPr>
          <w:del w:id="220" w:author="Naehyuk Yoo" w:date="2024-10-11T14:14:00Z" w16du:dateUtc="2024-10-11T05:14:00Z">
            <w:r w:rsidRPr="009A6377" w:rsidDel="009A6377">
              <w:rPr>
                <w:rStyle w:val="aa"/>
              </w:rPr>
              <w:delText>4.</w:delText>
            </w:r>
            <w:r w:rsidDel="009A6377">
              <w:rPr>
                <w:b w:val="0"/>
                <w:caps w:val="0"/>
                <w:color w:val="auto"/>
                <w:kern w:val="2"/>
                <w:szCs w:val="24"/>
                <w:lang w:val="en-US" w:eastAsia="ko-KR"/>
                <w14:ligatures w14:val="standardContextual"/>
              </w:rPr>
              <w:tab/>
            </w:r>
            <w:r w:rsidRPr="009A6377" w:rsidDel="009A6377">
              <w:rPr>
                <w:rStyle w:val="aa"/>
                <w:lang w:eastAsia="ko-KR"/>
              </w:rPr>
              <w:delText>PURCHASE AND REGISTRATION</w:delText>
            </w:r>
            <w:r w:rsidDel="009A6377">
              <w:rPr>
                <w:webHidden/>
              </w:rPr>
              <w:tab/>
              <w:delText>5</w:delText>
            </w:r>
          </w:del>
        </w:p>
        <w:p w14:paraId="4B7E93FB" w14:textId="6DB76BA4" w:rsidR="009A6377" w:rsidDel="009A6377" w:rsidRDefault="009A6377">
          <w:pPr>
            <w:pStyle w:val="10"/>
            <w:rPr>
              <w:del w:id="221" w:author="Naehyuk Yoo" w:date="2024-10-11T14:14:00Z" w16du:dateUtc="2024-10-11T05:14:00Z"/>
              <w:b w:val="0"/>
              <w:caps w:val="0"/>
              <w:color w:val="auto"/>
              <w:kern w:val="2"/>
              <w:szCs w:val="24"/>
              <w:lang w:val="en-US" w:eastAsia="ko-KR"/>
              <w14:ligatures w14:val="standardContextual"/>
            </w:rPr>
          </w:pPr>
          <w:del w:id="222" w:author="Naehyuk Yoo" w:date="2024-10-11T14:14:00Z" w16du:dateUtc="2024-10-11T05:14:00Z">
            <w:r w:rsidRPr="009A6377" w:rsidDel="009A6377">
              <w:rPr>
                <w:rStyle w:val="aa"/>
              </w:rPr>
              <w:delText>5.</w:delText>
            </w:r>
            <w:r w:rsidDel="009A6377">
              <w:rPr>
                <w:b w:val="0"/>
                <w:caps w:val="0"/>
                <w:color w:val="auto"/>
                <w:kern w:val="2"/>
                <w:szCs w:val="24"/>
                <w:lang w:val="en-US" w:eastAsia="ko-KR"/>
                <w14:ligatures w14:val="standardContextual"/>
              </w:rPr>
              <w:tab/>
            </w:r>
            <w:r w:rsidRPr="009A6377" w:rsidDel="009A6377">
              <w:rPr>
                <w:rStyle w:val="aa"/>
                <w:lang w:eastAsia="ko-KR"/>
              </w:rPr>
              <w:delText>Drone OPERATIONs Manual</w:delText>
            </w:r>
            <w:r w:rsidDel="009A6377">
              <w:rPr>
                <w:webHidden/>
              </w:rPr>
              <w:tab/>
              <w:delText>5</w:delText>
            </w:r>
          </w:del>
        </w:p>
        <w:p w14:paraId="51FFD1BC" w14:textId="0D4F870C" w:rsidR="009A6377" w:rsidDel="009A6377" w:rsidRDefault="009A6377">
          <w:pPr>
            <w:pStyle w:val="20"/>
            <w:rPr>
              <w:del w:id="223" w:author="Naehyuk Yoo" w:date="2024-10-11T14:14:00Z" w16du:dateUtc="2024-10-11T05:14:00Z"/>
              <w:color w:val="auto"/>
              <w:kern w:val="2"/>
              <w:szCs w:val="24"/>
              <w:lang w:val="en-US" w:eastAsia="ko-KR"/>
              <w14:ligatures w14:val="standardContextual"/>
            </w:rPr>
          </w:pPr>
          <w:del w:id="224" w:author="Naehyuk Yoo" w:date="2024-10-11T14:14:00Z" w16du:dateUtc="2024-10-11T05:14:00Z">
            <w:r w:rsidRPr="009A6377" w:rsidDel="009A6377">
              <w:rPr>
                <w:rStyle w:val="aa"/>
                <w:lang w:val="en-IE" w:eastAsia="en-IE"/>
              </w:rPr>
              <w:delText>5.1.</w:delText>
            </w:r>
            <w:r w:rsidDel="009A6377">
              <w:rPr>
                <w:color w:val="auto"/>
                <w:kern w:val="2"/>
                <w:szCs w:val="24"/>
                <w:lang w:val="en-US" w:eastAsia="ko-KR"/>
                <w14:ligatures w14:val="standardContextual"/>
              </w:rPr>
              <w:tab/>
            </w:r>
            <w:r w:rsidRPr="009A6377" w:rsidDel="009A6377">
              <w:rPr>
                <w:rStyle w:val="aa"/>
                <w:lang w:val="en-IE" w:eastAsia="ko-KR"/>
              </w:rPr>
              <w:delText>General Information</w:delText>
            </w:r>
            <w:r w:rsidDel="009A6377">
              <w:rPr>
                <w:webHidden/>
              </w:rPr>
              <w:tab/>
              <w:delText>6</w:delText>
            </w:r>
          </w:del>
        </w:p>
        <w:p w14:paraId="5E1DF30F" w14:textId="1F3FA044" w:rsidR="009A6377" w:rsidDel="009A6377" w:rsidRDefault="009A6377">
          <w:pPr>
            <w:pStyle w:val="31"/>
            <w:tabs>
              <w:tab w:val="left" w:pos="1134"/>
            </w:tabs>
            <w:rPr>
              <w:del w:id="225" w:author="Naehyuk Yoo" w:date="2024-10-11T14:14:00Z" w16du:dateUtc="2024-10-11T05:14:00Z"/>
              <w:noProof/>
              <w:color w:val="auto"/>
              <w:kern w:val="2"/>
              <w:sz w:val="22"/>
              <w:szCs w:val="24"/>
              <w:lang w:val="en-US" w:eastAsia="ko-KR"/>
              <w14:ligatures w14:val="standardContextual"/>
            </w:rPr>
          </w:pPr>
          <w:del w:id="226" w:author="Naehyuk Yoo" w:date="2024-10-11T14:14:00Z" w16du:dateUtc="2024-10-11T05:14:00Z">
            <w:r w:rsidRPr="009A6377" w:rsidDel="009A6377">
              <w:rPr>
                <w:rStyle w:val="aa"/>
                <w:noProof/>
              </w:rPr>
              <w:delText>5.1.1.</w:delText>
            </w:r>
            <w:r w:rsidDel="009A6377">
              <w:rPr>
                <w:noProof/>
                <w:color w:val="auto"/>
                <w:kern w:val="2"/>
                <w:sz w:val="22"/>
                <w:szCs w:val="24"/>
                <w:lang w:val="en-US" w:eastAsia="ko-KR"/>
                <w14:ligatures w14:val="standardContextual"/>
              </w:rPr>
              <w:tab/>
            </w:r>
            <w:r w:rsidRPr="009A6377" w:rsidDel="009A6377">
              <w:rPr>
                <w:rStyle w:val="aa"/>
                <w:noProof/>
                <w:lang w:eastAsia="ko-KR"/>
              </w:rPr>
              <w:delText>Opening Statement</w:delText>
            </w:r>
            <w:r w:rsidDel="009A6377">
              <w:rPr>
                <w:noProof/>
                <w:webHidden/>
              </w:rPr>
              <w:tab/>
              <w:delText>6</w:delText>
            </w:r>
          </w:del>
        </w:p>
        <w:p w14:paraId="3E027784" w14:textId="035236C8" w:rsidR="009A6377" w:rsidDel="009A6377" w:rsidRDefault="009A6377">
          <w:pPr>
            <w:pStyle w:val="31"/>
            <w:tabs>
              <w:tab w:val="left" w:pos="1134"/>
            </w:tabs>
            <w:rPr>
              <w:del w:id="227" w:author="Naehyuk Yoo" w:date="2024-10-11T14:14:00Z" w16du:dateUtc="2024-10-11T05:14:00Z"/>
              <w:noProof/>
              <w:color w:val="auto"/>
              <w:kern w:val="2"/>
              <w:sz w:val="22"/>
              <w:szCs w:val="24"/>
              <w:lang w:val="en-US" w:eastAsia="ko-KR"/>
              <w14:ligatures w14:val="standardContextual"/>
            </w:rPr>
          </w:pPr>
          <w:del w:id="228" w:author="Naehyuk Yoo" w:date="2024-10-11T14:14:00Z" w16du:dateUtc="2024-10-11T05:14:00Z">
            <w:r w:rsidRPr="009A6377" w:rsidDel="009A6377">
              <w:rPr>
                <w:rStyle w:val="aa"/>
                <w:noProof/>
                <w:lang w:eastAsia="ko-KR"/>
              </w:rPr>
              <w:delText>5.1.2.</w:delText>
            </w:r>
            <w:r w:rsidDel="009A6377">
              <w:rPr>
                <w:noProof/>
                <w:color w:val="auto"/>
                <w:kern w:val="2"/>
                <w:sz w:val="22"/>
                <w:szCs w:val="24"/>
                <w:lang w:val="en-US" w:eastAsia="ko-KR"/>
                <w14:ligatures w14:val="standardContextual"/>
              </w:rPr>
              <w:tab/>
            </w:r>
            <w:r w:rsidRPr="009A6377" w:rsidDel="009A6377">
              <w:rPr>
                <w:rStyle w:val="aa"/>
                <w:noProof/>
                <w:lang w:val="en-US"/>
              </w:rPr>
              <w:delText>Security and Privacy Statement</w:delText>
            </w:r>
            <w:r w:rsidDel="009A6377">
              <w:rPr>
                <w:noProof/>
                <w:webHidden/>
              </w:rPr>
              <w:tab/>
              <w:delText>6</w:delText>
            </w:r>
          </w:del>
        </w:p>
        <w:p w14:paraId="7FAFE076" w14:textId="537FA729" w:rsidR="009A6377" w:rsidDel="009A6377" w:rsidRDefault="009A6377">
          <w:pPr>
            <w:pStyle w:val="31"/>
            <w:tabs>
              <w:tab w:val="left" w:pos="1134"/>
            </w:tabs>
            <w:rPr>
              <w:del w:id="229" w:author="Naehyuk Yoo" w:date="2024-10-11T14:14:00Z" w16du:dateUtc="2024-10-11T05:14:00Z"/>
              <w:noProof/>
              <w:color w:val="auto"/>
              <w:kern w:val="2"/>
              <w:sz w:val="22"/>
              <w:szCs w:val="24"/>
              <w:lang w:val="en-US" w:eastAsia="ko-KR"/>
              <w14:ligatures w14:val="standardContextual"/>
            </w:rPr>
          </w:pPr>
          <w:del w:id="230" w:author="Naehyuk Yoo" w:date="2024-10-11T14:14:00Z" w16du:dateUtc="2024-10-11T05:14:00Z">
            <w:r w:rsidRPr="009A6377" w:rsidDel="009A6377">
              <w:rPr>
                <w:rStyle w:val="aa"/>
                <w:noProof/>
                <w:lang w:eastAsia="ko-KR"/>
              </w:rPr>
              <w:delText>5.1.3.</w:delText>
            </w:r>
            <w:r w:rsidDel="009A6377">
              <w:rPr>
                <w:noProof/>
                <w:color w:val="auto"/>
                <w:kern w:val="2"/>
                <w:sz w:val="22"/>
                <w:szCs w:val="24"/>
                <w:lang w:val="en-US" w:eastAsia="ko-KR"/>
                <w14:ligatures w14:val="standardContextual"/>
              </w:rPr>
              <w:tab/>
            </w:r>
            <w:r w:rsidRPr="009A6377" w:rsidDel="009A6377">
              <w:rPr>
                <w:rStyle w:val="aa"/>
                <w:noProof/>
                <w:lang w:eastAsia="ko-KR"/>
              </w:rPr>
              <w:delText>Environmental Statement</w:delText>
            </w:r>
            <w:r w:rsidDel="009A6377">
              <w:rPr>
                <w:noProof/>
                <w:webHidden/>
              </w:rPr>
              <w:tab/>
              <w:delText>6</w:delText>
            </w:r>
          </w:del>
        </w:p>
        <w:p w14:paraId="19430315" w14:textId="12E4A513" w:rsidR="009A6377" w:rsidDel="009A6377" w:rsidRDefault="009A6377">
          <w:pPr>
            <w:pStyle w:val="31"/>
            <w:tabs>
              <w:tab w:val="left" w:pos="1134"/>
            </w:tabs>
            <w:rPr>
              <w:del w:id="231" w:author="Naehyuk Yoo" w:date="2024-10-11T14:14:00Z" w16du:dateUtc="2024-10-11T05:14:00Z"/>
              <w:noProof/>
              <w:color w:val="auto"/>
              <w:kern w:val="2"/>
              <w:sz w:val="22"/>
              <w:szCs w:val="24"/>
              <w:lang w:val="en-US" w:eastAsia="ko-KR"/>
              <w14:ligatures w14:val="standardContextual"/>
            </w:rPr>
          </w:pPr>
          <w:del w:id="232" w:author="Naehyuk Yoo" w:date="2024-10-11T14:14:00Z" w16du:dateUtc="2024-10-11T05:14:00Z">
            <w:r w:rsidRPr="009A6377" w:rsidDel="009A6377">
              <w:rPr>
                <w:rStyle w:val="aa"/>
                <w:noProof/>
                <w:lang w:eastAsia="ko-KR"/>
              </w:rPr>
              <w:delText>5.1.4.</w:delText>
            </w:r>
            <w:r w:rsidDel="009A6377">
              <w:rPr>
                <w:noProof/>
                <w:color w:val="auto"/>
                <w:kern w:val="2"/>
                <w:sz w:val="22"/>
                <w:szCs w:val="24"/>
                <w:lang w:val="en-US" w:eastAsia="ko-KR"/>
                <w14:ligatures w14:val="standardContextual"/>
              </w:rPr>
              <w:tab/>
            </w:r>
            <w:r w:rsidRPr="009A6377" w:rsidDel="009A6377">
              <w:rPr>
                <w:rStyle w:val="aa"/>
                <w:noProof/>
                <w:lang w:eastAsia="ko-KR"/>
              </w:rPr>
              <w:delText>Operational Organization</w:delText>
            </w:r>
            <w:r w:rsidDel="009A6377">
              <w:rPr>
                <w:noProof/>
                <w:webHidden/>
              </w:rPr>
              <w:tab/>
              <w:delText>6</w:delText>
            </w:r>
          </w:del>
        </w:p>
        <w:p w14:paraId="3ADA0BFB" w14:textId="3C643B30" w:rsidR="009A6377" w:rsidDel="009A6377" w:rsidRDefault="009A6377">
          <w:pPr>
            <w:pStyle w:val="20"/>
            <w:rPr>
              <w:del w:id="233" w:author="Naehyuk Yoo" w:date="2024-10-11T14:14:00Z" w16du:dateUtc="2024-10-11T05:14:00Z"/>
              <w:color w:val="auto"/>
              <w:kern w:val="2"/>
              <w:szCs w:val="24"/>
              <w:lang w:val="en-US" w:eastAsia="ko-KR"/>
              <w14:ligatures w14:val="standardContextual"/>
            </w:rPr>
          </w:pPr>
          <w:del w:id="234" w:author="Naehyuk Yoo" w:date="2024-10-11T14:14:00Z" w16du:dateUtc="2024-10-11T05:14:00Z">
            <w:r w:rsidRPr="009A6377" w:rsidDel="009A6377">
              <w:rPr>
                <w:rStyle w:val="aa"/>
              </w:rPr>
              <w:delText>5.2.</w:delText>
            </w:r>
            <w:r w:rsidDel="009A6377">
              <w:rPr>
                <w:color w:val="auto"/>
                <w:kern w:val="2"/>
                <w:szCs w:val="24"/>
                <w:lang w:val="en-US" w:eastAsia="ko-KR"/>
                <w14:ligatures w14:val="standardContextual"/>
              </w:rPr>
              <w:tab/>
            </w:r>
            <w:r w:rsidRPr="009A6377" w:rsidDel="009A6377">
              <w:rPr>
                <w:rStyle w:val="aa"/>
                <w:lang w:eastAsia="ko-KR"/>
              </w:rPr>
              <w:delText>Document Control</w:delText>
            </w:r>
            <w:r w:rsidDel="009A6377">
              <w:rPr>
                <w:webHidden/>
              </w:rPr>
              <w:tab/>
              <w:delText>6</w:delText>
            </w:r>
          </w:del>
        </w:p>
        <w:p w14:paraId="5A0A5D5F" w14:textId="0FB40C4E" w:rsidR="009A6377" w:rsidDel="009A6377" w:rsidRDefault="009A6377">
          <w:pPr>
            <w:pStyle w:val="31"/>
            <w:tabs>
              <w:tab w:val="left" w:pos="1134"/>
            </w:tabs>
            <w:rPr>
              <w:del w:id="235" w:author="Naehyuk Yoo" w:date="2024-10-11T14:14:00Z" w16du:dateUtc="2024-10-11T05:14:00Z"/>
              <w:noProof/>
              <w:color w:val="auto"/>
              <w:kern w:val="2"/>
              <w:sz w:val="22"/>
              <w:szCs w:val="24"/>
              <w:lang w:val="en-US" w:eastAsia="ko-KR"/>
              <w14:ligatures w14:val="standardContextual"/>
            </w:rPr>
          </w:pPr>
          <w:del w:id="236" w:author="Naehyuk Yoo" w:date="2024-10-11T14:14:00Z" w16du:dateUtc="2024-10-11T05:14:00Z">
            <w:r w:rsidRPr="009A6377" w:rsidDel="009A6377">
              <w:rPr>
                <w:rStyle w:val="aa"/>
                <w:noProof/>
                <w:lang w:val="en-US"/>
              </w:rPr>
              <w:delText>5.2.1.</w:delText>
            </w:r>
            <w:r w:rsidDel="009A6377">
              <w:rPr>
                <w:noProof/>
                <w:color w:val="auto"/>
                <w:kern w:val="2"/>
                <w:sz w:val="22"/>
                <w:szCs w:val="24"/>
                <w:lang w:val="en-US" w:eastAsia="ko-KR"/>
                <w14:ligatures w14:val="standardContextual"/>
              </w:rPr>
              <w:tab/>
            </w:r>
            <w:r w:rsidRPr="009A6377" w:rsidDel="009A6377">
              <w:rPr>
                <w:rStyle w:val="aa"/>
                <w:noProof/>
                <w:lang w:val="en-US"/>
              </w:rPr>
              <w:delText>Revision Management</w:delText>
            </w:r>
            <w:r w:rsidDel="009A6377">
              <w:rPr>
                <w:noProof/>
                <w:webHidden/>
              </w:rPr>
              <w:tab/>
              <w:delText>6</w:delText>
            </w:r>
          </w:del>
        </w:p>
        <w:p w14:paraId="5AACE066" w14:textId="1E0AEFF4" w:rsidR="009A6377" w:rsidDel="009A6377" w:rsidRDefault="009A6377">
          <w:pPr>
            <w:pStyle w:val="31"/>
            <w:tabs>
              <w:tab w:val="left" w:pos="1134"/>
            </w:tabs>
            <w:rPr>
              <w:del w:id="237" w:author="Naehyuk Yoo" w:date="2024-10-11T14:14:00Z" w16du:dateUtc="2024-10-11T05:14:00Z"/>
              <w:noProof/>
              <w:color w:val="auto"/>
              <w:kern w:val="2"/>
              <w:sz w:val="22"/>
              <w:szCs w:val="24"/>
              <w:lang w:val="en-US" w:eastAsia="ko-KR"/>
              <w14:ligatures w14:val="standardContextual"/>
            </w:rPr>
          </w:pPr>
          <w:del w:id="238" w:author="Naehyuk Yoo" w:date="2024-10-11T14:14:00Z" w16du:dateUtc="2024-10-11T05:14:00Z">
            <w:r w:rsidRPr="009A6377" w:rsidDel="009A6377">
              <w:rPr>
                <w:rStyle w:val="aa"/>
                <w:noProof/>
                <w:lang w:val="en-US"/>
              </w:rPr>
              <w:delText>5.2.2.</w:delText>
            </w:r>
            <w:r w:rsidDel="009A6377">
              <w:rPr>
                <w:noProof/>
                <w:color w:val="auto"/>
                <w:kern w:val="2"/>
                <w:sz w:val="22"/>
                <w:szCs w:val="24"/>
                <w:lang w:val="en-US" w:eastAsia="ko-KR"/>
                <w14:ligatures w14:val="standardContextual"/>
              </w:rPr>
              <w:tab/>
            </w:r>
            <w:r w:rsidRPr="009A6377" w:rsidDel="009A6377">
              <w:rPr>
                <w:rStyle w:val="aa"/>
                <w:noProof/>
                <w:lang w:val="en-US"/>
              </w:rPr>
              <w:delText>Document Distribution and Retention</w:delText>
            </w:r>
            <w:r w:rsidDel="009A6377">
              <w:rPr>
                <w:noProof/>
                <w:webHidden/>
              </w:rPr>
              <w:tab/>
              <w:delText>6</w:delText>
            </w:r>
          </w:del>
        </w:p>
        <w:p w14:paraId="35298F8F" w14:textId="7AB32E77" w:rsidR="009A6377" w:rsidDel="009A6377" w:rsidRDefault="009A6377">
          <w:pPr>
            <w:pStyle w:val="20"/>
            <w:rPr>
              <w:del w:id="239" w:author="Naehyuk Yoo" w:date="2024-10-11T14:14:00Z" w16du:dateUtc="2024-10-11T05:14:00Z"/>
              <w:color w:val="auto"/>
              <w:kern w:val="2"/>
              <w:szCs w:val="24"/>
              <w:lang w:val="en-US" w:eastAsia="ko-KR"/>
              <w14:ligatures w14:val="standardContextual"/>
            </w:rPr>
          </w:pPr>
          <w:del w:id="240" w:author="Naehyuk Yoo" w:date="2024-10-11T14:14:00Z" w16du:dateUtc="2024-10-11T05:14:00Z">
            <w:r w:rsidRPr="009A6377" w:rsidDel="009A6377">
              <w:rPr>
                <w:rStyle w:val="aa"/>
                <w:lang w:eastAsia="ko-KR"/>
              </w:rPr>
              <w:delText>5.3.</w:delText>
            </w:r>
            <w:r w:rsidDel="009A6377">
              <w:rPr>
                <w:color w:val="auto"/>
                <w:kern w:val="2"/>
                <w:szCs w:val="24"/>
                <w:lang w:val="en-US" w:eastAsia="ko-KR"/>
                <w14:ligatures w14:val="standardContextual"/>
              </w:rPr>
              <w:tab/>
            </w:r>
            <w:r w:rsidRPr="009A6377" w:rsidDel="009A6377">
              <w:rPr>
                <w:rStyle w:val="aa"/>
                <w:lang w:eastAsia="ko-KR"/>
              </w:rPr>
              <w:delText>Personnel Requiremnets</w:delText>
            </w:r>
            <w:r w:rsidDel="009A6377">
              <w:rPr>
                <w:webHidden/>
              </w:rPr>
              <w:tab/>
              <w:delText>6</w:delText>
            </w:r>
          </w:del>
        </w:p>
        <w:p w14:paraId="16752703" w14:textId="5360A6E3" w:rsidR="009A6377" w:rsidDel="009A6377" w:rsidRDefault="009A6377">
          <w:pPr>
            <w:pStyle w:val="31"/>
            <w:tabs>
              <w:tab w:val="left" w:pos="1134"/>
            </w:tabs>
            <w:rPr>
              <w:del w:id="241" w:author="Naehyuk Yoo" w:date="2024-10-11T14:14:00Z" w16du:dateUtc="2024-10-11T05:14:00Z"/>
              <w:noProof/>
              <w:color w:val="auto"/>
              <w:kern w:val="2"/>
              <w:sz w:val="22"/>
              <w:szCs w:val="24"/>
              <w:lang w:val="en-US" w:eastAsia="ko-KR"/>
              <w14:ligatures w14:val="standardContextual"/>
            </w:rPr>
          </w:pPr>
          <w:del w:id="242" w:author="Naehyuk Yoo" w:date="2024-10-11T14:14:00Z" w16du:dateUtc="2024-10-11T05:14:00Z">
            <w:r w:rsidRPr="009A6377" w:rsidDel="009A6377">
              <w:rPr>
                <w:rStyle w:val="aa"/>
                <w:noProof/>
                <w:lang w:val="en-US"/>
              </w:rPr>
              <w:delText>5.3.1.</w:delText>
            </w:r>
            <w:r w:rsidDel="009A6377">
              <w:rPr>
                <w:noProof/>
                <w:color w:val="auto"/>
                <w:kern w:val="2"/>
                <w:sz w:val="22"/>
                <w:szCs w:val="24"/>
                <w:lang w:val="en-US" w:eastAsia="ko-KR"/>
                <w14:ligatures w14:val="standardContextual"/>
              </w:rPr>
              <w:tab/>
            </w:r>
            <w:r w:rsidRPr="009A6377" w:rsidDel="009A6377">
              <w:rPr>
                <w:rStyle w:val="aa"/>
                <w:noProof/>
                <w:lang w:val="en-US"/>
              </w:rPr>
              <w:delText>Qualification and Roles</w:delText>
            </w:r>
            <w:r w:rsidDel="009A6377">
              <w:rPr>
                <w:noProof/>
                <w:webHidden/>
              </w:rPr>
              <w:tab/>
              <w:delText>6</w:delText>
            </w:r>
          </w:del>
        </w:p>
        <w:p w14:paraId="27664B33" w14:textId="425EFB42" w:rsidR="009A6377" w:rsidDel="009A6377" w:rsidRDefault="009A6377">
          <w:pPr>
            <w:pStyle w:val="20"/>
            <w:rPr>
              <w:del w:id="243" w:author="Naehyuk Yoo" w:date="2024-10-11T14:14:00Z" w16du:dateUtc="2024-10-11T05:14:00Z"/>
              <w:color w:val="auto"/>
              <w:kern w:val="2"/>
              <w:szCs w:val="24"/>
              <w:lang w:val="en-US" w:eastAsia="ko-KR"/>
              <w14:ligatures w14:val="standardContextual"/>
            </w:rPr>
          </w:pPr>
          <w:del w:id="244" w:author="Naehyuk Yoo" w:date="2024-10-11T14:14:00Z" w16du:dateUtc="2024-10-11T05:14:00Z">
            <w:r w:rsidRPr="009A6377" w:rsidDel="009A6377">
              <w:rPr>
                <w:rStyle w:val="aa"/>
              </w:rPr>
              <w:delText>5.4.</w:delText>
            </w:r>
            <w:r w:rsidDel="009A6377">
              <w:rPr>
                <w:color w:val="auto"/>
                <w:kern w:val="2"/>
                <w:szCs w:val="24"/>
                <w:lang w:val="en-US" w:eastAsia="ko-KR"/>
                <w14:ligatures w14:val="standardContextual"/>
              </w:rPr>
              <w:tab/>
            </w:r>
            <w:r w:rsidRPr="009A6377" w:rsidDel="009A6377">
              <w:rPr>
                <w:rStyle w:val="aa"/>
                <w:lang w:eastAsia="ko-KR"/>
              </w:rPr>
              <w:delText>Operational Procedures</w:delText>
            </w:r>
            <w:r w:rsidDel="009A6377">
              <w:rPr>
                <w:webHidden/>
              </w:rPr>
              <w:tab/>
              <w:delText>7</w:delText>
            </w:r>
          </w:del>
        </w:p>
        <w:p w14:paraId="1A5FA458" w14:textId="32E70DB1" w:rsidR="009A6377" w:rsidDel="009A6377" w:rsidRDefault="009A6377">
          <w:pPr>
            <w:pStyle w:val="31"/>
            <w:tabs>
              <w:tab w:val="left" w:pos="1134"/>
            </w:tabs>
            <w:rPr>
              <w:del w:id="245" w:author="Naehyuk Yoo" w:date="2024-10-11T14:14:00Z" w16du:dateUtc="2024-10-11T05:14:00Z"/>
              <w:noProof/>
              <w:color w:val="auto"/>
              <w:kern w:val="2"/>
              <w:sz w:val="22"/>
              <w:szCs w:val="24"/>
              <w:lang w:val="en-US" w:eastAsia="ko-KR"/>
              <w14:ligatures w14:val="standardContextual"/>
            </w:rPr>
          </w:pPr>
          <w:del w:id="246" w:author="Naehyuk Yoo" w:date="2024-10-11T14:14:00Z" w16du:dateUtc="2024-10-11T05:14:00Z">
            <w:r w:rsidRPr="009A6377" w:rsidDel="009A6377">
              <w:rPr>
                <w:rStyle w:val="aa"/>
                <w:noProof/>
              </w:rPr>
              <w:delText>5.4.1.</w:delText>
            </w:r>
            <w:r w:rsidDel="009A6377">
              <w:rPr>
                <w:noProof/>
                <w:color w:val="auto"/>
                <w:kern w:val="2"/>
                <w:sz w:val="22"/>
                <w:szCs w:val="24"/>
                <w:lang w:val="en-US" w:eastAsia="ko-KR"/>
                <w14:ligatures w14:val="standardContextual"/>
              </w:rPr>
              <w:tab/>
            </w:r>
            <w:r w:rsidRPr="009A6377" w:rsidDel="009A6377">
              <w:rPr>
                <w:rStyle w:val="aa"/>
                <w:noProof/>
              </w:rPr>
              <w:delText>Operational Planning</w:delText>
            </w:r>
            <w:r w:rsidDel="009A6377">
              <w:rPr>
                <w:noProof/>
                <w:webHidden/>
              </w:rPr>
              <w:tab/>
              <w:delText>7</w:delText>
            </w:r>
          </w:del>
        </w:p>
        <w:p w14:paraId="62307C03" w14:textId="565E1677" w:rsidR="009A6377" w:rsidDel="009A6377" w:rsidRDefault="009A6377">
          <w:pPr>
            <w:pStyle w:val="31"/>
            <w:tabs>
              <w:tab w:val="left" w:pos="1134"/>
            </w:tabs>
            <w:rPr>
              <w:del w:id="247" w:author="Naehyuk Yoo" w:date="2024-10-11T14:14:00Z" w16du:dateUtc="2024-10-11T05:14:00Z"/>
              <w:noProof/>
              <w:color w:val="auto"/>
              <w:kern w:val="2"/>
              <w:sz w:val="22"/>
              <w:szCs w:val="24"/>
              <w:lang w:val="en-US" w:eastAsia="ko-KR"/>
              <w14:ligatures w14:val="standardContextual"/>
            </w:rPr>
          </w:pPr>
          <w:del w:id="248" w:author="Naehyuk Yoo" w:date="2024-10-11T14:14:00Z" w16du:dateUtc="2024-10-11T05:14:00Z">
            <w:r w:rsidRPr="009A6377" w:rsidDel="009A6377">
              <w:rPr>
                <w:rStyle w:val="aa"/>
                <w:noProof/>
              </w:rPr>
              <w:delText>5.4.2.</w:delText>
            </w:r>
            <w:r w:rsidDel="009A6377">
              <w:rPr>
                <w:noProof/>
                <w:color w:val="auto"/>
                <w:kern w:val="2"/>
                <w:sz w:val="22"/>
                <w:szCs w:val="24"/>
                <w:lang w:val="en-US" w:eastAsia="ko-KR"/>
                <w14:ligatures w14:val="standardContextual"/>
              </w:rPr>
              <w:tab/>
            </w:r>
            <w:r w:rsidRPr="009A6377" w:rsidDel="009A6377">
              <w:rPr>
                <w:rStyle w:val="aa"/>
                <w:noProof/>
              </w:rPr>
              <w:delText>Pre Flight and Post Flight Inspections</w:delText>
            </w:r>
            <w:r w:rsidDel="009A6377">
              <w:rPr>
                <w:noProof/>
                <w:webHidden/>
              </w:rPr>
              <w:tab/>
              <w:delText>7</w:delText>
            </w:r>
          </w:del>
        </w:p>
        <w:p w14:paraId="79127A32" w14:textId="19380312" w:rsidR="009A6377" w:rsidDel="009A6377" w:rsidRDefault="009A6377">
          <w:pPr>
            <w:pStyle w:val="31"/>
            <w:tabs>
              <w:tab w:val="left" w:pos="1134"/>
            </w:tabs>
            <w:rPr>
              <w:del w:id="249" w:author="Naehyuk Yoo" w:date="2024-10-11T14:14:00Z" w16du:dateUtc="2024-10-11T05:14:00Z"/>
              <w:noProof/>
              <w:color w:val="auto"/>
              <w:kern w:val="2"/>
              <w:sz w:val="22"/>
              <w:szCs w:val="24"/>
              <w:lang w:val="en-US" w:eastAsia="ko-KR"/>
              <w14:ligatures w14:val="standardContextual"/>
            </w:rPr>
          </w:pPr>
          <w:del w:id="250" w:author="Naehyuk Yoo" w:date="2024-10-11T14:14:00Z" w16du:dateUtc="2024-10-11T05:14:00Z">
            <w:r w:rsidRPr="009A6377" w:rsidDel="009A6377">
              <w:rPr>
                <w:rStyle w:val="aa"/>
                <w:noProof/>
              </w:rPr>
              <w:delText>5.4.3.</w:delText>
            </w:r>
            <w:r w:rsidDel="009A6377">
              <w:rPr>
                <w:noProof/>
                <w:color w:val="auto"/>
                <w:kern w:val="2"/>
                <w:sz w:val="22"/>
                <w:szCs w:val="24"/>
                <w:lang w:val="en-US" w:eastAsia="ko-KR"/>
                <w14:ligatures w14:val="standardContextual"/>
              </w:rPr>
              <w:tab/>
            </w:r>
            <w:r w:rsidRPr="009A6377" w:rsidDel="009A6377">
              <w:rPr>
                <w:rStyle w:val="aa"/>
                <w:noProof/>
              </w:rPr>
              <w:delText>Emergency and Contingency Procedures</w:delText>
            </w:r>
            <w:r w:rsidDel="009A6377">
              <w:rPr>
                <w:noProof/>
                <w:webHidden/>
              </w:rPr>
              <w:tab/>
              <w:delText>7</w:delText>
            </w:r>
          </w:del>
        </w:p>
        <w:p w14:paraId="54E6BAB6" w14:textId="5EAF4F85" w:rsidR="009A6377" w:rsidDel="009A6377" w:rsidRDefault="009A6377">
          <w:pPr>
            <w:pStyle w:val="20"/>
            <w:rPr>
              <w:del w:id="251" w:author="Naehyuk Yoo" w:date="2024-10-11T14:14:00Z" w16du:dateUtc="2024-10-11T05:14:00Z"/>
              <w:color w:val="auto"/>
              <w:kern w:val="2"/>
              <w:szCs w:val="24"/>
              <w:lang w:val="en-US" w:eastAsia="ko-KR"/>
              <w14:ligatures w14:val="standardContextual"/>
            </w:rPr>
          </w:pPr>
          <w:del w:id="252" w:author="Naehyuk Yoo" w:date="2024-10-11T14:14:00Z" w16du:dateUtc="2024-10-11T05:14:00Z">
            <w:r w:rsidRPr="009A6377" w:rsidDel="009A6377">
              <w:rPr>
                <w:rStyle w:val="aa"/>
              </w:rPr>
              <w:delText>5.5.</w:delText>
            </w:r>
            <w:r w:rsidDel="009A6377">
              <w:rPr>
                <w:color w:val="auto"/>
                <w:kern w:val="2"/>
                <w:szCs w:val="24"/>
                <w:lang w:val="en-US" w:eastAsia="ko-KR"/>
                <w14:ligatures w14:val="standardContextual"/>
              </w:rPr>
              <w:tab/>
            </w:r>
            <w:r w:rsidRPr="009A6377" w:rsidDel="009A6377">
              <w:rPr>
                <w:rStyle w:val="aa"/>
              </w:rPr>
              <w:delText>Operational limitations</w:delText>
            </w:r>
            <w:r w:rsidDel="009A6377">
              <w:rPr>
                <w:webHidden/>
              </w:rPr>
              <w:tab/>
              <w:delText>7</w:delText>
            </w:r>
          </w:del>
        </w:p>
        <w:p w14:paraId="3295BD59" w14:textId="0B5A37F9" w:rsidR="009A6377" w:rsidDel="009A6377" w:rsidRDefault="009A6377">
          <w:pPr>
            <w:pStyle w:val="31"/>
            <w:tabs>
              <w:tab w:val="left" w:pos="1134"/>
            </w:tabs>
            <w:rPr>
              <w:del w:id="253" w:author="Naehyuk Yoo" w:date="2024-10-11T14:14:00Z" w16du:dateUtc="2024-10-11T05:14:00Z"/>
              <w:noProof/>
              <w:color w:val="auto"/>
              <w:kern w:val="2"/>
              <w:sz w:val="22"/>
              <w:szCs w:val="24"/>
              <w:lang w:val="en-US" w:eastAsia="ko-KR"/>
              <w14:ligatures w14:val="standardContextual"/>
            </w:rPr>
          </w:pPr>
          <w:del w:id="254" w:author="Naehyuk Yoo" w:date="2024-10-11T14:14:00Z" w16du:dateUtc="2024-10-11T05:14:00Z">
            <w:r w:rsidRPr="009A6377" w:rsidDel="009A6377">
              <w:rPr>
                <w:rStyle w:val="aa"/>
                <w:noProof/>
              </w:rPr>
              <w:delText>5.5.1.</w:delText>
            </w:r>
            <w:r w:rsidDel="009A6377">
              <w:rPr>
                <w:noProof/>
                <w:color w:val="auto"/>
                <w:kern w:val="2"/>
                <w:sz w:val="22"/>
                <w:szCs w:val="24"/>
                <w:lang w:val="en-US" w:eastAsia="ko-KR"/>
                <w14:ligatures w14:val="standardContextual"/>
              </w:rPr>
              <w:tab/>
            </w:r>
            <w:r w:rsidRPr="009A6377" w:rsidDel="009A6377">
              <w:rPr>
                <w:rStyle w:val="aa"/>
                <w:noProof/>
              </w:rPr>
              <w:delText>Enviro</w:delText>
            </w:r>
            <w:r w:rsidRPr="009A6377" w:rsidDel="009A6377">
              <w:rPr>
                <w:rStyle w:val="aa"/>
                <w:noProof/>
                <w:lang w:eastAsia="ko-KR"/>
              </w:rPr>
              <w:delText>n</w:delText>
            </w:r>
            <w:r w:rsidRPr="009A6377" w:rsidDel="009A6377">
              <w:rPr>
                <w:rStyle w:val="aa"/>
                <w:noProof/>
              </w:rPr>
              <w:delText>mental conditions</w:delText>
            </w:r>
            <w:r w:rsidDel="009A6377">
              <w:rPr>
                <w:noProof/>
                <w:webHidden/>
              </w:rPr>
              <w:tab/>
              <w:delText>7</w:delText>
            </w:r>
          </w:del>
        </w:p>
        <w:p w14:paraId="358DC205" w14:textId="585031F0" w:rsidR="009A6377" w:rsidDel="009A6377" w:rsidRDefault="009A6377">
          <w:pPr>
            <w:pStyle w:val="31"/>
            <w:tabs>
              <w:tab w:val="left" w:pos="1134"/>
            </w:tabs>
            <w:rPr>
              <w:del w:id="255" w:author="Naehyuk Yoo" w:date="2024-10-11T14:14:00Z" w16du:dateUtc="2024-10-11T05:14:00Z"/>
              <w:noProof/>
              <w:color w:val="auto"/>
              <w:kern w:val="2"/>
              <w:sz w:val="22"/>
              <w:szCs w:val="24"/>
              <w:lang w:val="en-US" w:eastAsia="ko-KR"/>
              <w14:ligatures w14:val="standardContextual"/>
            </w:rPr>
          </w:pPr>
          <w:del w:id="256" w:author="Naehyuk Yoo" w:date="2024-10-11T14:14:00Z" w16du:dateUtc="2024-10-11T05:14:00Z">
            <w:r w:rsidRPr="009A6377" w:rsidDel="009A6377">
              <w:rPr>
                <w:rStyle w:val="aa"/>
                <w:noProof/>
              </w:rPr>
              <w:delText>5.5.2.</w:delText>
            </w:r>
            <w:r w:rsidDel="009A6377">
              <w:rPr>
                <w:noProof/>
                <w:color w:val="auto"/>
                <w:kern w:val="2"/>
                <w:sz w:val="22"/>
                <w:szCs w:val="24"/>
                <w:lang w:val="en-US" w:eastAsia="ko-KR"/>
                <w14:ligatures w14:val="standardContextual"/>
              </w:rPr>
              <w:tab/>
            </w:r>
            <w:r w:rsidRPr="009A6377" w:rsidDel="009A6377">
              <w:rPr>
                <w:rStyle w:val="aa"/>
                <w:noProof/>
              </w:rPr>
              <w:delText>Technical Limitations</w:delText>
            </w:r>
            <w:r w:rsidDel="009A6377">
              <w:rPr>
                <w:noProof/>
                <w:webHidden/>
              </w:rPr>
              <w:tab/>
              <w:delText>7</w:delText>
            </w:r>
          </w:del>
        </w:p>
        <w:p w14:paraId="1A59069F" w14:textId="43C16B35" w:rsidR="009A6377" w:rsidDel="009A6377" w:rsidRDefault="009A6377">
          <w:pPr>
            <w:pStyle w:val="31"/>
            <w:tabs>
              <w:tab w:val="left" w:pos="1134"/>
            </w:tabs>
            <w:rPr>
              <w:del w:id="257" w:author="Naehyuk Yoo" w:date="2024-10-11T14:14:00Z" w16du:dateUtc="2024-10-11T05:14:00Z"/>
              <w:noProof/>
              <w:color w:val="auto"/>
              <w:kern w:val="2"/>
              <w:sz w:val="22"/>
              <w:szCs w:val="24"/>
              <w:lang w:val="en-US" w:eastAsia="ko-KR"/>
              <w14:ligatures w14:val="standardContextual"/>
            </w:rPr>
          </w:pPr>
          <w:del w:id="258" w:author="Naehyuk Yoo" w:date="2024-10-11T14:14:00Z" w16du:dateUtc="2024-10-11T05:14:00Z">
            <w:r w:rsidRPr="009A6377" w:rsidDel="009A6377">
              <w:rPr>
                <w:rStyle w:val="aa"/>
                <w:noProof/>
              </w:rPr>
              <w:delText>5.5.3.</w:delText>
            </w:r>
            <w:r w:rsidDel="009A6377">
              <w:rPr>
                <w:noProof/>
                <w:color w:val="auto"/>
                <w:kern w:val="2"/>
                <w:sz w:val="22"/>
                <w:szCs w:val="24"/>
                <w:lang w:val="en-US" w:eastAsia="ko-KR"/>
                <w14:ligatures w14:val="standardContextual"/>
              </w:rPr>
              <w:tab/>
            </w:r>
            <w:r w:rsidRPr="009A6377" w:rsidDel="009A6377">
              <w:rPr>
                <w:rStyle w:val="aa"/>
                <w:noProof/>
              </w:rPr>
              <w:delText>Flight Areas and Restrictions</w:delText>
            </w:r>
            <w:r w:rsidDel="009A6377">
              <w:rPr>
                <w:noProof/>
                <w:webHidden/>
              </w:rPr>
              <w:tab/>
              <w:delText>8</w:delText>
            </w:r>
          </w:del>
        </w:p>
        <w:p w14:paraId="645FBC34" w14:textId="7F0BB375" w:rsidR="009A6377" w:rsidDel="009A6377" w:rsidRDefault="009A6377">
          <w:pPr>
            <w:pStyle w:val="31"/>
            <w:tabs>
              <w:tab w:val="left" w:pos="1134"/>
            </w:tabs>
            <w:rPr>
              <w:del w:id="259" w:author="Naehyuk Yoo" w:date="2024-10-11T14:14:00Z" w16du:dateUtc="2024-10-11T05:14:00Z"/>
              <w:noProof/>
              <w:color w:val="auto"/>
              <w:kern w:val="2"/>
              <w:sz w:val="22"/>
              <w:szCs w:val="24"/>
              <w:lang w:val="en-US" w:eastAsia="ko-KR"/>
              <w14:ligatures w14:val="standardContextual"/>
            </w:rPr>
          </w:pPr>
          <w:del w:id="260" w:author="Naehyuk Yoo" w:date="2024-10-11T14:14:00Z" w16du:dateUtc="2024-10-11T05:14:00Z">
            <w:r w:rsidRPr="009A6377" w:rsidDel="009A6377">
              <w:rPr>
                <w:rStyle w:val="aa"/>
                <w:noProof/>
              </w:rPr>
              <w:delText>5.5.4.</w:delText>
            </w:r>
            <w:r w:rsidDel="009A6377">
              <w:rPr>
                <w:noProof/>
                <w:color w:val="auto"/>
                <w:kern w:val="2"/>
                <w:sz w:val="22"/>
                <w:szCs w:val="24"/>
                <w:lang w:val="en-US" w:eastAsia="ko-KR"/>
                <w14:ligatures w14:val="standardContextual"/>
              </w:rPr>
              <w:tab/>
            </w:r>
            <w:r w:rsidRPr="009A6377" w:rsidDel="009A6377">
              <w:rPr>
                <w:rStyle w:val="aa"/>
                <w:noProof/>
              </w:rPr>
              <w:delText>Automated and Manual Control</w:delText>
            </w:r>
            <w:r w:rsidDel="009A6377">
              <w:rPr>
                <w:noProof/>
                <w:webHidden/>
              </w:rPr>
              <w:tab/>
              <w:delText>8</w:delText>
            </w:r>
          </w:del>
        </w:p>
        <w:p w14:paraId="47C40ACE" w14:textId="718F88DC" w:rsidR="009A6377" w:rsidDel="009A6377" w:rsidRDefault="009A6377">
          <w:pPr>
            <w:pStyle w:val="31"/>
            <w:tabs>
              <w:tab w:val="left" w:pos="1134"/>
            </w:tabs>
            <w:rPr>
              <w:del w:id="261" w:author="Naehyuk Yoo" w:date="2024-10-11T14:14:00Z" w16du:dateUtc="2024-10-11T05:14:00Z"/>
              <w:noProof/>
              <w:color w:val="auto"/>
              <w:kern w:val="2"/>
              <w:sz w:val="22"/>
              <w:szCs w:val="24"/>
              <w:lang w:val="en-US" w:eastAsia="ko-KR"/>
              <w14:ligatures w14:val="standardContextual"/>
            </w:rPr>
          </w:pPr>
          <w:del w:id="262" w:author="Naehyuk Yoo" w:date="2024-10-11T14:14:00Z" w16du:dateUtc="2024-10-11T05:14:00Z">
            <w:r w:rsidRPr="009A6377" w:rsidDel="009A6377">
              <w:rPr>
                <w:rStyle w:val="aa"/>
                <w:noProof/>
              </w:rPr>
              <w:delText>5.5.5.</w:delText>
            </w:r>
            <w:r w:rsidDel="009A6377">
              <w:rPr>
                <w:noProof/>
                <w:color w:val="auto"/>
                <w:kern w:val="2"/>
                <w:sz w:val="22"/>
                <w:szCs w:val="24"/>
                <w:lang w:val="en-US" w:eastAsia="ko-KR"/>
                <w14:ligatures w14:val="standardContextual"/>
              </w:rPr>
              <w:tab/>
            </w:r>
            <w:r w:rsidRPr="009A6377" w:rsidDel="009A6377">
              <w:rPr>
                <w:rStyle w:val="aa"/>
                <w:noProof/>
              </w:rPr>
              <w:delText>Payload and Battery</w:delText>
            </w:r>
            <w:r w:rsidDel="009A6377">
              <w:rPr>
                <w:noProof/>
                <w:webHidden/>
              </w:rPr>
              <w:tab/>
              <w:delText>8</w:delText>
            </w:r>
          </w:del>
        </w:p>
        <w:p w14:paraId="46DF5A9A" w14:textId="33E982F8" w:rsidR="009A6377" w:rsidDel="009A6377" w:rsidRDefault="009A6377">
          <w:pPr>
            <w:pStyle w:val="31"/>
            <w:tabs>
              <w:tab w:val="left" w:pos="1134"/>
            </w:tabs>
            <w:rPr>
              <w:del w:id="263" w:author="Naehyuk Yoo" w:date="2024-10-11T14:14:00Z" w16du:dateUtc="2024-10-11T05:14:00Z"/>
              <w:noProof/>
              <w:color w:val="auto"/>
              <w:kern w:val="2"/>
              <w:sz w:val="22"/>
              <w:szCs w:val="24"/>
              <w:lang w:val="en-US" w:eastAsia="ko-KR"/>
              <w14:ligatures w14:val="standardContextual"/>
            </w:rPr>
          </w:pPr>
          <w:del w:id="264" w:author="Naehyuk Yoo" w:date="2024-10-11T14:14:00Z" w16du:dateUtc="2024-10-11T05:14:00Z">
            <w:r w:rsidRPr="009A6377" w:rsidDel="009A6377">
              <w:rPr>
                <w:rStyle w:val="aa"/>
                <w:noProof/>
              </w:rPr>
              <w:delText>5.5.6.</w:delText>
            </w:r>
            <w:r w:rsidDel="009A6377">
              <w:rPr>
                <w:noProof/>
                <w:color w:val="auto"/>
                <w:kern w:val="2"/>
                <w:sz w:val="22"/>
                <w:szCs w:val="24"/>
                <w:lang w:val="en-US" w:eastAsia="ko-KR"/>
                <w14:ligatures w14:val="standardContextual"/>
              </w:rPr>
              <w:tab/>
            </w:r>
            <w:r w:rsidRPr="009A6377" w:rsidDel="009A6377">
              <w:rPr>
                <w:rStyle w:val="aa"/>
                <w:noProof/>
              </w:rPr>
              <w:delText>Manufacturer Compliance</w:delText>
            </w:r>
            <w:r w:rsidDel="009A6377">
              <w:rPr>
                <w:noProof/>
                <w:webHidden/>
              </w:rPr>
              <w:tab/>
              <w:delText>8</w:delText>
            </w:r>
          </w:del>
        </w:p>
        <w:p w14:paraId="01A390A7" w14:textId="66C485B9" w:rsidR="009A6377" w:rsidDel="009A6377" w:rsidRDefault="009A6377">
          <w:pPr>
            <w:pStyle w:val="20"/>
            <w:rPr>
              <w:del w:id="265" w:author="Naehyuk Yoo" w:date="2024-10-11T14:14:00Z" w16du:dateUtc="2024-10-11T05:14:00Z"/>
              <w:color w:val="auto"/>
              <w:kern w:val="2"/>
              <w:szCs w:val="24"/>
              <w:lang w:val="en-US" w:eastAsia="ko-KR"/>
              <w14:ligatures w14:val="standardContextual"/>
            </w:rPr>
          </w:pPr>
          <w:del w:id="266" w:author="Naehyuk Yoo" w:date="2024-10-11T14:14:00Z" w16du:dateUtc="2024-10-11T05:14:00Z">
            <w:r w:rsidRPr="009A6377" w:rsidDel="009A6377">
              <w:rPr>
                <w:rStyle w:val="aa"/>
              </w:rPr>
              <w:delText>5.6.</w:delText>
            </w:r>
            <w:r w:rsidDel="009A6377">
              <w:rPr>
                <w:color w:val="auto"/>
                <w:kern w:val="2"/>
                <w:szCs w:val="24"/>
                <w:lang w:val="en-US" w:eastAsia="ko-KR"/>
                <w14:ligatures w14:val="standardContextual"/>
              </w:rPr>
              <w:tab/>
            </w:r>
            <w:r w:rsidRPr="009A6377" w:rsidDel="009A6377">
              <w:rPr>
                <w:rStyle w:val="aa"/>
                <w:lang w:eastAsia="ko-KR"/>
              </w:rPr>
              <w:delText>Training and Competency</w:delText>
            </w:r>
            <w:r w:rsidDel="009A6377">
              <w:rPr>
                <w:webHidden/>
              </w:rPr>
              <w:tab/>
              <w:delText>8</w:delText>
            </w:r>
          </w:del>
        </w:p>
        <w:p w14:paraId="7AF10DD0" w14:textId="25DBAE14" w:rsidR="009A6377" w:rsidDel="009A6377" w:rsidRDefault="009A6377">
          <w:pPr>
            <w:pStyle w:val="31"/>
            <w:tabs>
              <w:tab w:val="left" w:pos="1134"/>
            </w:tabs>
            <w:rPr>
              <w:del w:id="267" w:author="Naehyuk Yoo" w:date="2024-10-11T14:14:00Z" w16du:dateUtc="2024-10-11T05:14:00Z"/>
              <w:noProof/>
              <w:color w:val="auto"/>
              <w:kern w:val="2"/>
              <w:sz w:val="22"/>
              <w:szCs w:val="24"/>
              <w:lang w:val="en-US" w:eastAsia="ko-KR"/>
              <w14:ligatures w14:val="standardContextual"/>
            </w:rPr>
          </w:pPr>
          <w:del w:id="268" w:author="Naehyuk Yoo" w:date="2024-10-11T14:14:00Z" w16du:dateUtc="2024-10-11T05:14:00Z">
            <w:r w:rsidRPr="009A6377" w:rsidDel="009A6377">
              <w:rPr>
                <w:rStyle w:val="aa"/>
                <w:noProof/>
              </w:rPr>
              <w:delText>5.6.1.</w:delText>
            </w:r>
            <w:r w:rsidDel="009A6377">
              <w:rPr>
                <w:noProof/>
                <w:color w:val="auto"/>
                <w:kern w:val="2"/>
                <w:sz w:val="22"/>
                <w:szCs w:val="24"/>
                <w:lang w:val="en-US" w:eastAsia="ko-KR"/>
                <w14:ligatures w14:val="standardContextual"/>
              </w:rPr>
              <w:tab/>
            </w:r>
            <w:r w:rsidRPr="009A6377" w:rsidDel="009A6377">
              <w:rPr>
                <w:rStyle w:val="aa"/>
                <w:noProof/>
              </w:rPr>
              <w:delText>Training Requirements</w:delText>
            </w:r>
            <w:r w:rsidDel="009A6377">
              <w:rPr>
                <w:noProof/>
                <w:webHidden/>
              </w:rPr>
              <w:tab/>
              <w:delText>8</w:delText>
            </w:r>
          </w:del>
        </w:p>
        <w:p w14:paraId="0CABD8C8" w14:textId="3DD8D7BD" w:rsidR="009A6377" w:rsidDel="009A6377" w:rsidRDefault="009A6377">
          <w:pPr>
            <w:pStyle w:val="31"/>
            <w:tabs>
              <w:tab w:val="left" w:pos="1134"/>
            </w:tabs>
            <w:rPr>
              <w:del w:id="269" w:author="Naehyuk Yoo" w:date="2024-10-11T14:14:00Z" w16du:dateUtc="2024-10-11T05:14:00Z"/>
              <w:noProof/>
              <w:color w:val="auto"/>
              <w:kern w:val="2"/>
              <w:sz w:val="22"/>
              <w:szCs w:val="24"/>
              <w:lang w:val="en-US" w:eastAsia="ko-KR"/>
              <w14:ligatures w14:val="standardContextual"/>
            </w:rPr>
          </w:pPr>
          <w:del w:id="270" w:author="Naehyuk Yoo" w:date="2024-10-11T14:14:00Z" w16du:dateUtc="2024-10-11T05:14:00Z">
            <w:r w:rsidRPr="009A6377" w:rsidDel="009A6377">
              <w:rPr>
                <w:rStyle w:val="aa"/>
                <w:noProof/>
              </w:rPr>
              <w:delText>5.6.2.</w:delText>
            </w:r>
            <w:r w:rsidDel="009A6377">
              <w:rPr>
                <w:noProof/>
                <w:color w:val="auto"/>
                <w:kern w:val="2"/>
                <w:sz w:val="22"/>
                <w:szCs w:val="24"/>
                <w:lang w:val="en-US" w:eastAsia="ko-KR"/>
                <w14:ligatures w14:val="standardContextual"/>
              </w:rPr>
              <w:tab/>
            </w:r>
            <w:r w:rsidRPr="009A6377" w:rsidDel="009A6377">
              <w:rPr>
                <w:rStyle w:val="aa"/>
                <w:noProof/>
              </w:rPr>
              <w:delText>Crew Resource Management</w:delText>
            </w:r>
            <w:r w:rsidDel="009A6377">
              <w:rPr>
                <w:noProof/>
                <w:webHidden/>
              </w:rPr>
              <w:tab/>
              <w:delText>8</w:delText>
            </w:r>
          </w:del>
        </w:p>
        <w:p w14:paraId="37A8252F" w14:textId="43D681E6" w:rsidR="009A6377" w:rsidDel="009A6377" w:rsidRDefault="009A6377">
          <w:pPr>
            <w:pStyle w:val="20"/>
            <w:rPr>
              <w:del w:id="271" w:author="Naehyuk Yoo" w:date="2024-10-11T14:14:00Z" w16du:dateUtc="2024-10-11T05:14:00Z"/>
              <w:color w:val="auto"/>
              <w:kern w:val="2"/>
              <w:szCs w:val="24"/>
              <w:lang w:val="en-US" w:eastAsia="ko-KR"/>
              <w14:ligatures w14:val="standardContextual"/>
            </w:rPr>
          </w:pPr>
          <w:del w:id="272" w:author="Naehyuk Yoo" w:date="2024-10-11T14:14:00Z" w16du:dateUtc="2024-10-11T05:14:00Z">
            <w:r w:rsidRPr="009A6377" w:rsidDel="009A6377">
              <w:rPr>
                <w:rStyle w:val="aa"/>
              </w:rPr>
              <w:delText>5.7.</w:delText>
            </w:r>
            <w:r w:rsidDel="009A6377">
              <w:rPr>
                <w:color w:val="auto"/>
                <w:kern w:val="2"/>
                <w:szCs w:val="24"/>
                <w:lang w:val="en-US" w:eastAsia="ko-KR"/>
                <w14:ligatures w14:val="standardContextual"/>
              </w:rPr>
              <w:tab/>
            </w:r>
            <w:r w:rsidRPr="009A6377" w:rsidDel="009A6377">
              <w:rPr>
                <w:rStyle w:val="aa"/>
              </w:rPr>
              <w:delText>Maintenance</w:delText>
            </w:r>
            <w:r w:rsidDel="009A6377">
              <w:rPr>
                <w:webHidden/>
              </w:rPr>
              <w:tab/>
              <w:delText>8</w:delText>
            </w:r>
          </w:del>
        </w:p>
        <w:p w14:paraId="48A73C36" w14:textId="095078A7" w:rsidR="009A6377" w:rsidDel="009A6377" w:rsidRDefault="009A6377">
          <w:pPr>
            <w:pStyle w:val="31"/>
            <w:tabs>
              <w:tab w:val="left" w:pos="1134"/>
            </w:tabs>
            <w:rPr>
              <w:del w:id="273" w:author="Naehyuk Yoo" w:date="2024-10-11T14:14:00Z" w16du:dateUtc="2024-10-11T05:14:00Z"/>
              <w:noProof/>
              <w:color w:val="auto"/>
              <w:kern w:val="2"/>
              <w:sz w:val="22"/>
              <w:szCs w:val="24"/>
              <w:lang w:val="en-US" w:eastAsia="ko-KR"/>
              <w14:ligatures w14:val="standardContextual"/>
            </w:rPr>
          </w:pPr>
          <w:del w:id="274" w:author="Naehyuk Yoo" w:date="2024-10-11T14:14:00Z" w16du:dateUtc="2024-10-11T05:14:00Z">
            <w:r w:rsidRPr="009A6377" w:rsidDel="009A6377">
              <w:rPr>
                <w:rStyle w:val="aa"/>
                <w:noProof/>
              </w:rPr>
              <w:delText>5.7.1.</w:delText>
            </w:r>
            <w:r w:rsidDel="009A6377">
              <w:rPr>
                <w:noProof/>
                <w:color w:val="auto"/>
                <w:kern w:val="2"/>
                <w:sz w:val="22"/>
                <w:szCs w:val="24"/>
                <w:lang w:val="en-US" w:eastAsia="ko-KR"/>
                <w14:ligatures w14:val="standardContextual"/>
              </w:rPr>
              <w:tab/>
            </w:r>
            <w:r w:rsidRPr="009A6377" w:rsidDel="009A6377">
              <w:rPr>
                <w:rStyle w:val="aa"/>
                <w:noProof/>
              </w:rPr>
              <w:delText>Scheduled Maintenace</w:delText>
            </w:r>
            <w:r w:rsidDel="009A6377">
              <w:rPr>
                <w:noProof/>
                <w:webHidden/>
              </w:rPr>
              <w:tab/>
              <w:delText>8</w:delText>
            </w:r>
          </w:del>
        </w:p>
        <w:p w14:paraId="52BDD00A" w14:textId="4F41C449" w:rsidR="009A6377" w:rsidDel="009A6377" w:rsidRDefault="009A6377">
          <w:pPr>
            <w:pStyle w:val="31"/>
            <w:tabs>
              <w:tab w:val="left" w:pos="1134"/>
            </w:tabs>
            <w:rPr>
              <w:del w:id="275" w:author="Naehyuk Yoo" w:date="2024-10-11T14:14:00Z" w16du:dateUtc="2024-10-11T05:14:00Z"/>
              <w:noProof/>
              <w:color w:val="auto"/>
              <w:kern w:val="2"/>
              <w:sz w:val="22"/>
              <w:szCs w:val="24"/>
              <w:lang w:val="en-US" w:eastAsia="ko-KR"/>
              <w14:ligatures w14:val="standardContextual"/>
            </w:rPr>
          </w:pPr>
          <w:del w:id="276" w:author="Naehyuk Yoo" w:date="2024-10-11T14:14:00Z" w16du:dateUtc="2024-10-11T05:14:00Z">
            <w:r w:rsidRPr="009A6377" w:rsidDel="009A6377">
              <w:rPr>
                <w:rStyle w:val="aa"/>
                <w:noProof/>
              </w:rPr>
              <w:delText>5.7.2.</w:delText>
            </w:r>
            <w:r w:rsidDel="009A6377">
              <w:rPr>
                <w:noProof/>
                <w:color w:val="auto"/>
                <w:kern w:val="2"/>
                <w:sz w:val="22"/>
                <w:szCs w:val="24"/>
                <w:lang w:val="en-US" w:eastAsia="ko-KR"/>
                <w14:ligatures w14:val="standardContextual"/>
              </w:rPr>
              <w:tab/>
            </w:r>
            <w:r w:rsidRPr="009A6377" w:rsidDel="009A6377">
              <w:rPr>
                <w:rStyle w:val="aa"/>
                <w:noProof/>
              </w:rPr>
              <w:delText>Sofware updates</w:delText>
            </w:r>
            <w:r w:rsidDel="009A6377">
              <w:rPr>
                <w:noProof/>
                <w:webHidden/>
              </w:rPr>
              <w:tab/>
              <w:delText>8</w:delText>
            </w:r>
          </w:del>
        </w:p>
        <w:p w14:paraId="56E2E31A" w14:textId="06ACD2A5" w:rsidR="009A6377" w:rsidDel="009A6377" w:rsidRDefault="009A6377">
          <w:pPr>
            <w:pStyle w:val="31"/>
            <w:tabs>
              <w:tab w:val="left" w:pos="1134"/>
            </w:tabs>
            <w:rPr>
              <w:del w:id="277" w:author="Naehyuk Yoo" w:date="2024-10-11T14:14:00Z" w16du:dateUtc="2024-10-11T05:14:00Z"/>
              <w:noProof/>
              <w:color w:val="auto"/>
              <w:kern w:val="2"/>
              <w:sz w:val="22"/>
              <w:szCs w:val="24"/>
              <w:lang w:val="en-US" w:eastAsia="ko-KR"/>
              <w14:ligatures w14:val="standardContextual"/>
            </w:rPr>
          </w:pPr>
          <w:del w:id="278" w:author="Naehyuk Yoo" w:date="2024-10-11T14:14:00Z" w16du:dateUtc="2024-10-11T05:14:00Z">
            <w:r w:rsidRPr="009A6377" w:rsidDel="009A6377">
              <w:rPr>
                <w:rStyle w:val="aa"/>
                <w:noProof/>
              </w:rPr>
              <w:delText>5.7.3.</w:delText>
            </w:r>
            <w:r w:rsidDel="009A6377">
              <w:rPr>
                <w:noProof/>
                <w:color w:val="auto"/>
                <w:kern w:val="2"/>
                <w:sz w:val="22"/>
                <w:szCs w:val="24"/>
                <w:lang w:val="en-US" w:eastAsia="ko-KR"/>
                <w14:ligatures w14:val="standardContextual"/>
              </w:rPr>
              <w:tab/>
            </w:r>
            <w:r w:rsidRPr="009A6377" w:rsidDel="009A6377">
              <w:rPr>
                <w:rStyle w:val="aa"/>
                <w:noProof/>
              </w:rPr>
              <w:delText>Propeller and Battery Maintenance</w:delText>
            </w:r>
            <w:r w:rsidDel="009A6377">
              <w:rPr>
                <w:noProof/>
                <w:webHidden/>
              </w:rPr>
              <w:tab/>
              <w:delText>9</w:delText>
            </w:r>
          </w:del>
        </w:p>
        <w:p w14:paraId="592F439F" w14:textId="1E4E1990" w:rsidR="009A6377" w:rsidDel="009A6377" w:rsidRDefault="009A6377">
          <w:pPr>
            <w:pStyle w:val="10"/>
            <w:rPr>
              <w:del w:id="279" w:author="Naehyuk Yoo" w:date="2024-10-11T14:14:00Z" w16du:dateUtc="2024-10-11T05:14:00Z"/>
              <w:b w:val="0"/>
              <w:caps w:val="0"/>
              <w:color w:val="auto"/>
              <w:kern w:val="2"/>
              <w:szCs w:val="24"/>
              <w:lang w:val="en-US" w:eastAsia="ko-KR"/>
              <w14:ligatures w14:val="standardContextual"/>
            </w:rPr>
          </w:pPr>
          <w:del w:id="280" w:author="Naehyuk Yoo" w:date="2024-10-11T14:14:00Z" w16du:dateUtc="2024-10-11T05:14:00Z">
            <w:r w:rsidRPr="009A6377" w:rsidDel="009A6377">
              <w:rPr>
                <w:rStyle w:val="aa"/>
              </w:rPr>
              <w:delText>6.</w:delText>
            </w:r>
            <w:r w:rsidDel="009A6377">
              <w:rPr>
                <w:b w:val="0"/>
                <w:caps w:val="0"/>
                <w:color w:val="auto"/>
                <w:kern w:val="2"/>
                <w:szCs w:val="24"/>
                <w:lang w:val="en-US" w:eastAsia="ko-KR"/>
                <w14:ligatures w14:val="standardContextual"/>
              </w:rPr>
              <w:tab/>
            </w:r>
            <w:r w:rsidRPr="009A6377" w:rsidDel="009A6377">
              <w:rPr>
                <w:rStyle w:val="aa"/>
                <w:lang w:eastAsia="ko-KR"/>
              </w:rPr>
              <w:delText>management of data acquired</w:delText>
            </w:r>
            <w:r w:rsidDel="009A6377">
              <w:rPr>
                <w:webHidden/>
              </w:rPr>
              <w:tab/>
              <w:delText>9</w:delText>
            </w:r>
          </w:del>
        </w:p>
        <w:p w14:paraId="0542092D" w14:textId="2102DCFF" w:rsidR="009A6377" w:rsidDel="009A6377" w:rsidRDefault="009A6377">
          <w:pPr>
            <w:pStyle w:val="20"/>
            <w:rPr>
              <w:del w:id="281" w:author="Naehyuk Yoo" w:date="2024-10-11T14:14:00Z" w16du:dateUtc="2024-10-11T05:14:00Z"/>
              <w:color w:val="auto"/>
              <w:kern w:val="2"/>
              <w:szCs w:val="24"/>
              <w:lang w:val="en-US" w:eastAsia="ko-KR"/>
              <w14:ligatures w14:val="standardContextual"/>
            </w:rPr>
          </w:pPr>
          <w:del w:id="282" w:author="Naehyuk Yoo" w:date="2024-10-11T14:14:00Z" w16du:dateUtc="2024-10-11T05:14:00Z">
            <w:r w:rsidRPr="009A6377" w:rsidDel="009A6377">
              <w:rPr>
                <w:rStyle w:val="aa"/>
                <w:lang w:eastAsia="ko-KR"/>
              </w:rPr>
              <w:delText>6.1.</w:delText>
            </w:r>
            <w:r w:rsidDel="009A6377">
              <w:rPr>
                <w:color w:val="auto"/>
                <w:kern w:val="2"/>
                <w:szCs w:val="24"/>
                <w:lang w:val="en-US" w:eastAsia="ko-KR"/>
                <w14:ligatures w14:val="standardContextual"/>
              </w:rPr>
              <w:tab/>
            </w:r>
            <w:r w:rsidRPr="009A6377" w:rsidDel="009A6377">
              <w:rPr>
                <w:rStyle w:val="aa"/>
                <w:lang w:eastAsia="ko-KR"/>
              </w:rPr>
              <w:delText>Data Storage &amp; Access</w:delText>
            </w:r>
            <w:r w:rsidDel="009A6377">
              <w:rPr>
                <w:webHidden/>
              </w:rPr>
              <w:tab/>
              <w:delText>9</w:delText>
            </w:r>
          </w:del>
        </w:p>
        <w:p w14:paraId="5166B1BA" w14:textId="6787F509" w:rsidR="009A6377" w:rsidDel="009A6377" w:rsidRDefault="009A6377">
          <w:pPr>
            <w:pStyle w:val="20"/>
            <w:rPr>
              <w:del w:id="283" w:author="Naehyuk Yoo" w:date="2024-10-11T14:14:00Z" w16du:dateUtc="2024-10-11T05:14:00Z"/>
              <w:color w:val="auto"/>
              <w:kern w:val="2"/>
              <w:szCs w:val="24"/>
              <w:lang w:val="en-US" w:eastAsia="ko-KR"/>
              <w14:ligatures w14:val="standardContextual"/>
            </w:rPr>
          </w:pPr>
          <w:del w:id="284" w:author="Naehyuk Yoo" w:date="2024-10-11T14:14:00Z" w16du:dateUtc="2024-10-11T05:14:00Z">
            <w:r w:rsidRPr="009A6377" w:rsidDel="009A6377">
              <w:rPr>
                <w:rStyle w:val="aa"/>
                <w:lang w:eastAsia="ko-KR"/>
              </w:rPr>
              <w:delText>6.2.</w:delText>
            </w:r>
            <w:r w:rsidDel="009A6377">
              <w:rPr>
                <w:color w:val="auto"/>
                <w:kern w:val="2"/>
                <w:szCs w:val="24"/>
                <w:lang w:val="en-US" w:eastAsia="ko-KR"/>
                <w14:ligatures w14:val="standardContextual"/>
              </w:rPr>
              <w:tab/>
            </w:r>
            <w:r w:rsidRPr="009A6377" w:rsidDel="009A6377">
              <w:rPr>
                <w:rStyle w:val="aa"/>
                <w:lang w:eastAsia="ko-KR"/>
              </w:rPr>
              <w:delText>Data protection</w:delText>
            </w:r>
            <w:r w:rsidDel="009A6377">
              <w:rPr>
                <w:webHidden/>
              </w:rPr>
              <w:tab/>
              <w:delText>9</w:delText>
            </w:r>
          </w:del>
        </w:p>
        <w:p w14:paraId="6BBD171E" w14:textId="4CA3B3E6" w:rsidR="009A6377" w:rsidDel="009A6377" w:rsidRDefault="009A6377">
          <w:pPr>
            <w:pStyle w:val="10"/>
            <w:rPr>
              <w:del w:id="285" w:author="Naehyuk Yoo" w:date="2024-10-11T14:14:00Z" w16du:dateUtc="2024-10-11T05:14:00Z"/>
              <w:b w:val="0"/>
              <w:caps w:val="0"/>
              <w:color w:val="auto"/>
              <w:kern w:val="2"/>
              <w:szCs w:val="24"/>
              <w:lang w:val="en-US" w:eastAsia="ko-KR"/>
              <w14:ligatures w14:val="standardContextual"/>
            </w:rPr>
          </w:pPr>
          <w:del w:id="286" w:author="Naehyuk Yoo" w:date="2024-10-11T14:14:00Z" w16du:dateUtc="2024-10-11T05:14:00Z">
            <w:r w:rsidRPr="009A6377" w:rsidDel="009A6377">
              <w:rPr>
                <w:rStyle w:val="aa"/>
              </w:rPr>
              <w:delText>7.</w:delText>
            </w:r>
            <w:r w:rsidDel="009A6377">
              <w:rPr>
                <w:b w:val="0"/>
                <w:caps w:val="0"/>
                <w:color w:val="auto"/>
                <w:kern w:val="2"/>
                <w:szCs w:val="24"/>
                <w:lang w:val="en-US" w:eastAsia="ko-KR"/>
                <w14:ligatures w14:val="standardContextual"/>
              </w:rPr>
              <w:tab/>
            </w:r>
            <w:r w:rsidRPr="009A6377" w:rsidDel="009A6377">
              <w:rPr>
                <w:rStyle w:val="aa"/>
                <w:lang w:eastAsia="ko-KR"/>
              </w:rPr>
              <w:delText>maintenance of drone equipment</w:delText>
            </w:r>
            <w:r w:rsidDel="009A6377">
              <w:rPr>
                <w:webHidden/>
              </w:rPr>
              <w:tab/>
              <w:delText>9</w:delText>
            </w:r>
          </w:del>
        </w:p>
        <w:p w14:paraId="502CBEFA" w14:textId="79C6FAF9" w:rsidR="009A6377" w:rsidDel="009A6377" w:rsidRDefault="009A6377">
          <w:pPr>
            <w:pStyle w:val="20"/>
            <w:rPr>
              <w:del w:id="287" w:author="Naehyuk Yoo" w:date="2024-10-11T14:14:00Z" w16du:dateUtc="2024-10-11T05:14:00Z"/>
              <w:color w:val="auto"/>
              <w:kern w:val="2"/>
              <w:szCs w:val="24"/>
              <w:lang w:val="en-US" w:eastAsia="ko-KR"/>
              <w14:ligatures w14:val="standardContextual"/>
            </w:rPr>
          </w:pPr>
          <w:del w:id="288" w:author="Naehyuk Yoo" w:date="2024-10-11T14:14:00Z" w16du:dateUtc="2024-10-11T05:14:00Z">
            <w:r w:rsidRPr="009A6377" w:rsidDel="009A6377">
              <w:rPr>
                <w:rStyle w:val="aa"/>
              </w:rPr>
              <w:delText>7.1.</w:delText>
            </w:r>
            <w:r w:rsidDel="009A6377">
              <w:rPr>
                <w:color w:val="auto"/>
                <w:kern w:val="2"/>
                <w:szCs w:val="24"/>
                <w:lang w:val="en-US" w:eastAsia="ko-KR"/>
                <w14:ligatures w14:val="standardContextual"/>
              </w:rPr>
              <w:tab/>
            </w:r>
            <w:r w:rsidRPr="009A6377" w:rsidDel="009A6377">
              <w:rPr>
                <w:rStyle w:val="aa"/>
                <w:lang w:eastAsia="ko-KR"/>
              </w:rPr>
              <w:delText>oBLIGATION OF MAintenance</w:delText>
            </w:r>
            <w:r w:rsidDel="009A6377">
              <w:rPr>
                <w:webHidden/>
              </w:rPr>
              <w:tab/>
              <w:delText>9</w:delText>
            </w:r>
          </w:del>
        </w:p>
        <w:p w14:paraId="5FA75802" w14:textId="3316EB09" w:rsidR="009A6377" w:rsidDel="009A6377" w:rsidRDefault="009A6377">
          <w:pPr>
            <w:pStyle w:val="20"/>
            <w:rPr>
              <w:del w:id="289" w:author="Naehyuk Yoo" w:date="2024-10-11T14:14:00Z" w16du:dateUtc="2024-10-11T05:14:00Z"/>
              <w:color w:val="auto"/>
              <w:kern w:val="2"/>
              <w:szCs w:val="24"/>
              <w:lang w:val="en-US" w:eastAsia="ko-KR"/>
              <w14:ligatures w14:val="standardContextual"/>
            </w:rPr>
          </w:pPr>
          <w:del w:id="290" w:author="Naehyuk Yoo" w:date="2024-10-11T14:14:00Z" w16du:dateUtc="2024-10-11T05:14:00Z">
            <w:r w:rsidRPr="009A6377" w:rsidDel="009A6377">
              <w:rPr>
                <w:rStyle w:val="aa"/>
              </w:rPr>
              <w:delText>7.2.</w:delText>
            </w:r>
            <w:r w:rsidDel="009A6377">
              <w:rPr>
                <w:color w:val="auto"/>
                <w:kern w:val="2"/>
                <w:szCs w:val="24"/>
                <w:lang w:val="en-US" w:eastAsia="ko-KR"/>
                <w14:ligatures w14:val="standardContextual"/>
              </w:rPr>
              <w:tab/>
            </w:r>
            <w:r w:rsidRPr="009A6377" w:rsidDel="009A6377">
              <w:rPr>
                <w:rStyle w:val="aa"/>
                <w:lang w:eastAsia="ko-KR"/>
              </w:rPr>
              <w:delText>PERIODIC INSPECTION</w:delText>
            </w:r>
            <w:r w:rsidDel="009A6377">
              <w:rPr>
                <w:webHidden/>
              </w:rPr>
              <w:tab/>
              <w:delText>9</w:delText>
            </w:r>
          </w:del>
        </w:p>
        <w:p w14:paraId="31E820BD" w14:textId="08E45482" w:rsidR="009A6377" w:rsidDel="009A6377" w:rsidRDefault="009A6377">
          <w:pPr>
            <w:pStyle w:val="20"/>
            <w:rPr>
              <w:del w:id="291" w:author="Naehyuk Yoo" w:date="2024-10-11T14:14:00Z" w16du:dateUtc="2024-10-11T05:14:00Z"/>
              <w:color w:val="auto"/>
              <w:kern w:val="2"/>
              <w:szCs w:val="24"/>
              <w:lang w:val="en-US" w:eastAsia="ko-KR"/>
              <w14:ligatures w14:val="standardContextual"/>
            </w:rPr>
          </w:pPr>
          <w:del w:id="292" w:author="Naehyuk Yoo" w:date="2024-10-11T14:14:00Z" w16du:dateUtc="2024-10-11T05:14:00Z">
            <w:r w:rsidRPr="009A6377" w:rsidDel="009A6377">
              <w:rPr>
                <w:rStyle w:val="aa"/>
              </w:rPr>
              <w:delText>7.3.</w:delText>
            </w:r>
            <w:r w:rsidDel="009A6377">
              <w:rPr>
                <w:color w:val="auto"/>
                <w:kern w:val="2"/>
                <w:szCs w:val="24"/>
                <w:lang w:val="en-US" w:eastAsia="ko-KR"/>
                <w14:ligatures w14:val="standardContextual"/>
              </w:rPr>
              <w:tab/>
            </w:r>
            <w:r w:rsidRPr="009A6377" w:rsidDel="009A6377">
              <w:rPr>
                <w:rStyle w:val="aa"/>
                <w:lang w:eastAsia="ko-KR"/>
              </w:rPr>
              <w:delText>FAILURE/DAMAGE/LOSS</w:delText>
            </w:r>
            <w:r w:rsidDel="009A6377">
              <w:rPr>
                <w:webHidden/>
              </w:rPr>
              <w:tab/>
              <w:delText>10</w:delText>
            </w:r>
          </w:del>
        </w:p>
        <w:p w14:paraId="313CCE99" w14:textId="29DB8F39" w:rsidR="009A6377" w:rsidDel="009A6377" w:rsidRDefault="009A6377">
          <w:pPr>
            <w:pStyle w:val="20"/>
            <w:rPr>
              <w:del w:id="293" w:author="Naehyuk Yoo" w:date="2024-10-11T14:14:00Z" w16du:dateUtc="2024-10-11T05:14:00Z"/>
              <w:color w:val="auto"/>
              <w:kern w:val="2"/>
              <w:szCs w:val="24"/>
              <w:lang w:val="en-US" w:eastAsia="ko-KR"/>
              <w14:ligatures w14:val="standardContextual"/>
            </w:rPr>
          </w:pPr>
          <w:del w:id="294" w:author="Naehyuk Yoo" w:date="2024-10-11T14:14:00Z" w16du:dateUtc="2024-10-11T05:14:00Z">
            <w:r w:rsidRPr="009A6377" w:rsidDel="009A6377">
              <w:rPr>
                <w:rStyle w:val="aa"/>
              </w:rPr>
              <w:delText>7.4.</w:delText>
            </w:r>
            <w:r w:rsidDel="009A6377">
              <w:rPr>
                <w:color w:val="auto"/>
                <w:kern w:val="2"/>
                <w:szCs w:val="24"/>
                <w:lang w:val="en-US" w:eastAsia="ko-KR"/>
                <w14:ligatures w14:val="standardContextual"/>
              </w:rPr>
              <w:tab/>
            </w:r>
            <w:r w:rsidRPr="009A6377" w:rsidDel="009A6377">
              <w:rPr>
                <w:rStyle w:val="aa"/>
                <w:lang w:eastAsia="ko-KR"/>
              </w:rPr>
              <w:delText>DISposal</w:delText>
            </w:r>
            <w:r w:rsidDel="009A6377">
              <w:rPr>
                <w:webHidden/>
              </w:rPr>
              <w:tab/>
              <w:delText>10</w:delText>
            </w:r>
          </w:del>
        </w:p>
        <w:p w14:paraId="04CE988E" w14:textId="282580EA" w:rsidR="009A6377" w:rsidDel="009A6377" w:rsidRDefault="009A6377">
          <w:pPr>
            <w:pStyle w:val="10"/>
            <w:rPr>
              <w:del w:id="295" w:author="Naehyuk Yoo" w:date="2024-10-11T14:14:00Z" w16du:dateUtc="2024-10-11T05:14:00Z"/>
              <w:b w:val="0"/>
              <w:caps w:val="0"/>
              <w:color w:val="auto"/>
              <w:kern w:val="2"/>
              <w:szCs w:val="24"/>
              <w:lang w:val="en-US" w:eastAsia="ko-KR"/>
              <w14:ligatures w14:val="standardContextual"/>
            </w:rPr>
          </w:pPr>
          <w:del w:id="296" w:author="Naehyuk Yoo" w:date="2024-10-11T14:14:00Z" w16du:dateUtc="2024-10-11T05:14:00Z">
            <w:r w:rsidRPr="009A6377" w:rsidDel="009A6377">
              <w:rPr>
                <w:rStyle w:val="aa"/>
                <w:lang w:eastAsia="ko-KR"/>
              </w:rPr>
              <w:delText>8.</w:delText>
            </w:r>
            <w:r w:rsidDel="009A6377">
              <w:rPr>
                <w:b w:val="0"/>
                <w:caps w:val="0"/>
                <w:color w:val="auto"/>
                <w:kern w:val="2"/>
                <w:szCs w:val="24"/>
                <w:lang w:val="en-US" w:eastAsia="ko-KR"/>
                <w14:ligatures w14:val="standardContextual"/>
              </w:rPr>
              <w:tab/>
            </w:r>
            <w:r w:rsidRPr="009A6377" w:rsidDel="009A6377">
              <w:rPr>
                <w:rStyle w:val="aa"/>
                <w:lang w:eastAsia="ko-KR"/>
              </w:rPr>
              <w:delText>Definition</w:delText>
            </w:r>
            <w:r w:rsidDel="009A6377">
              <w:rPr>
                <w:webHidden/>
              </w:rPr>
              <w:tab/>
              <w:delText>10</w:delText>
            </w:r>
          </w:del>
        </w:p>
        <w:p w14:paraId="04BF3251" w14:textId="14B550B1" w:rsidR="009A6377" w:rsidDel="009A6377" w:rsidRDefault="009A6377">
          <w:pPr>
            <w:pStyle w:val="10"/>
            <w:rPr>
              <w:del w:id="297" w:author="Naehyuk Yoo" w:date="2024-10-11T14:14:00Z" w16du:dateUtc="2024-10-11T05:14:00Z"/>
              <w:b w:val="0"/>
              <w:caps w:val="0"/>
              <w:color w:val="auto"/>
              <w:kern w:val="2"/>
              <w:szCs w:val="24"/>
              <w:lang w:val="en-US" w:eastAsia="ko-KR"/>
              <w14:ligatures w14:val="standardContextual"/>
            </w:rPr>
          </w:pPr>
          <w:del w:id="298" w:author="Naehyuk Yoo" w:date="2024-10-11T14:14:00Z" w16du:dateUtc="2024-10-11T05:14:00Z">
            <w:r w:rsidRPr="009A6377" w:rsidDel="009A6377">
              <w:rPr>
                <w:rStyle w:val="aa"/>
                <w:lang w:eastAsia="ko-KR"/>
              </w:rPr>
              <w:delText>9.</w:delText>
            </w:r>
            <w:r w:rsidDel="009A6377">
              <w:rPr>
                <w:b w:val="0"/>
                <w:caps w:val="0"/>
                <w:color w:val="auto"/>
                <w:kern w:val="2"/>
                <w:szCs w:val="24"/>
                <w:lang w:val="en-US" w:eastAsia="ko-KR"/>
                <w14:ligatures w14:val="standardContextual"/>
              </w:rPr>
              <w:tab/>
            </w:r>
            <w:r w:rsidRPr="009A6377" w:rsidDel="009A6377">
              <w:rPr>
                <w:rStyle w:val="aa"/>
                <w:lang w:eastAsia="ko-KR"/>
              </w:rPr>
              <w:delText>references</w:delText>
            </w:r>
            <w:r w:rsidDel="009A6377">
              <w:rPr>
                <w:webHidden/>
              </w:rPr>
              <w:tab/>
              <w:delText>10</w:delText>
            </w:r>
          </w:del>
        </w:p>
        <w:p w14:paraId="68A4C2DB" w14:textId="0A756A52" w:rsidR="009A6377" w:rsidRDefault="009A6377">
          <w:pPr>
            <w:rPr>
              <w:ins w:id="299" w:author="Naehyuk Yoo" w:date="2024-10-11T14:14:00Z" w16du:dateUtc="2024-10-11T05:14:00Z"/>
            </w:rPr>
          </w:pPr>
          <w:ins w:id="300" w:author="Naehyuk Yoo" w:date="2024-10-11T14:14:00Z" w16du:dateUtc="2024-10-11T05:14:00Z">
            <w:r>
              <w:rPr>
                <w:b/>
                <w:bCs/>
                <w:lang w:val="ko-KR"/>
              </w:rPr>
              <w:fldChar w:fldCharType="end"/>
            </w:r>
          </w:ins>
        </w:p>
        <w:customXmlInsRangeStart w:id="301" w:author="Naehyuk Yoo" w:date="2024-10-11T14:14:00Z"/>
      </w:sdtContent>
    </w:sdt>
    <w:customXmlInsRangeEnd w:id="301"/>
    <w:p w14:paraId="1F773E87" w14:textId="77777777" w:rsidR="00471824" w:rsidRDefault="00471824">
      <w:pPr>
        <w:pStyle w:val="ListofFigures"/>
        <w:suppressAutoHyphens/>
        <w:sectPr w:rsidR="00471824">
          <w:headerReference w:type="even" r:id="rId18"/>
          <w:headerReference w:type="default" r:id="rId19"/>
          <w:headerReference w:type="first" r:id="rId20"/>
          <w:footerReference w:type="first" r:id="rId21"/>
          <w:pgSz w:w="11906" w:h="16838" w:code="9"/>
          <w:pgMar w:top="567" w:right="794" w:bottom="567" w:left="907" w:header="850" w:footer="784" w:gutter="0"/>
          <w:cols w:space="708"/>
          <w:docGrid w:linePitch="360"/>
        </w:sectPr>
      </w:pPr>
    </w:p>
    <w:p w14:paraId="3CA6915E" w14:textId="77777777" w:rsidR="00471824" w:rsidRDefault="005A7D56">
      <w:pPr>
        <w:pStyle w:val="1"/>
        <w:suppressAutoHyphens/>
      </w:pPr>
      <w:bookmarkStart w:id="302" w:name="_Toc1713334296"/>
      <w:bookmarkStart w:id="303" w:name="_Toc117579849"/>
      <w:bookmarkStart w:id="304" w:name="_Toc179548825"/>
      <w:r>
        <w:lastRenderedPageBreak/>
        <w:t>Introductio</w:t>
      </w:r>
      <w:bookmarkEnd w:id="302"/>
      <w:r>
        <w:t>n</w:t>
      </w:r>
      <w:bookmarkEnd w:id="303"/>
      <w:bookmarkEnd w:id="304"/>
    </w:p>
    <w:p w14:paraId="5D239232" w14:textId="77777777" w:rsidR="00471824" w:rsidRDefault="00471824">
      <w:pPr>
        <w:pStyle w:val="Heading1separationline"/>
        <w:suppressAutoHyphens/>
      </w:pPr>
    </w:p>
    <w:p w14:paraId="38AC7A35" w14:textId="77777777" w:rsidR="00471824" w:rsidRDefault="005A7D56">
      <w:pPr>
        <w:pStyle w:val="ad"/>
        <w:rPr>
          <w:color w:val="000000"/>
          <w:lang w:eastAsia="ko-KR"/>
        </w:rPr>
      </w:pPr>
      <w:r>
        <w:rPr>
          <w:rFonts w:hint="eastAsia"/>
          <w:color w:val="000000"/>
          <w:lang w:eastAsia="ko-KR"/>
        </w:rPr>
        <w:t>During the Competent Authority</w:t>
      </w:r>
      <w:r>
        <w:rPr>
          <w:rFonts w:hint="eastAsia"/>
          <w:color w:val="000000"/>
          <w:lang w:eastAsia="ko-KR"/>
        </w:rPr>
        <w:t>’</w:t>
      </w:r>
      <w:r>
        <w:rPr>
          <w:rFonts w:hint="eastAsia"/>
          <w:color w:val="000000"/>
          <w:lang w:eastAsia="ko-KR"/>
        </w:rPr>
        <w:t>s inspection of marine Aid(s) to Navigation (AtoN), such as lighthouses and underwater breakwaters, on-site inspectors face difficulties accessing the site directly, exposing them to danger and limiting their ability to thoroughly check the facility's condition. Drone inspections could be effective in areas of harsh weather.</w:t>
      </w:r>
    </w:p>
    <w:p w14:paraId="4BD90843" w14:textId="77777777" w:rsidR="00471824" w:rsidRDefault="005A7D56">
      <w:pPr>
        <w:pStyle w:val="ad"/>
      </w:pPr>
      <w:r>
        <w:rPr>
          <w:rFonts w:hint="eastAsia"/>
          <w:color w:val="000000"/>
          <w:lang w:eastAsia="ko-KR"/>
        </w:rPr>
        <w:t xml:space="preserve">AtoN authorities have introduced drones for safety inspections of high-rise structures like lighthouses, beacons, and hard-to-reach objects or hazards. </w:t>
      </w:r>
      <w:r>
        <w:rPr>
          <w:rFonts w:hint="eastAsia"/>
          <w:color w:val="E94E1B"/>
          <w:lang w:eastAsia="ko-KR"/>
        </w:rPr>
        <w:t xml:space="preserve">Drone operations within this document pertain specifically to aerial devices. </w:t>
      </w:r>
      <w:r>
        <w:rPr>
          <w:rFonts w:hint="eastAsia"/>
          <w:color w:val="000000"/>
          <w:lang w:eastAsia="ko-KR"/>
        </w:rPr>
        <w:t>By utilizing drones for AtoN inspections, it becomes feasible to capture footage of high-rise marine facilities and analyze videos, which are typically challenging to visually inspect. This approach addresses problems such as marine traffic safety blind spots, stemming from difficulties in accessing and inspecting sites. Consequently, it facilitates efficient and effective AtoN maintenance work.</w:t>
      </w:r>
    </w:p>
    <w:p w14:paraId="601ED757" w14:textId="77777777" w:rsidR="00471824" w:rsidRDefault="00471824">
      <w:pPr>
        <w:pStyle w:val="ad"/>
        <w:rPr>
          <w:color w:val="000000"/>
          <w:lang w:eastAsia="ko-KR"/>
        </w:rPr>
      </w:pPr>
    </w:p>
    <w:p w14:paraId="1A381F1E" w14:textId="77777777" w:rsidR="00471824" w:rsidRDefault="005A7D56">
      <w:pPr>
        <w:pStyle w:val="ad"/>
        <w:rPr>
          <w:color w:val="000000"/>
        </w:rPr>
      </w:pPr>
      <w:r>
        <w:rPr>
          <w:color w:val="000000"/>
          <w:lang w:eastAsia="ko-KR"/>
        </w:rPr>
        <w:t xml:space="preserve">Drone equipped with cameras and </w:t>
      </w:r>
      <w:r>
        <w:rPr>
          <w:rFonts w:ascii="Calibri" w:eastAsia="Calibri" w:hAnsi="Calibri" w:cs="Calibri"/>
          <w:color w:val="000000"/>
        </w:rPr>
        <w:t>Real-</w:t>
      </w:r>
      <w:r>
        <w:rPr>
          <w:rFonts w:ascii="Calibri" w:eastAsia="Calibri" w:hAnsi="Calibri" w:cs="Calibri"/>
          <w:color w:val="000000"/>
          <w:lang w:eastAsia="ko-KR"/>
        </w:rPr>
        <w:t>T</w:t>
      </w:r>
      <w:r>
        <w:rPr>
          <w:rFonts w:ascii="Calibri" w:eastAsia="Calibri" w:hAnsi="Calibri" w:cs="Calibri"/>
          <w:color w:val="000000"/>
        </w:rPr>
        <w:t xml:space="preserve">ime </w:t>
      </w:r>
      <w:r>
        <w:rPr>
          <w:rFonts w:ascii="Calibri" w:eastAsia="Calibri" w:hAnsi="Calibri" w:cs="Calibri"/>
          <w:color w:val="000000"/>
          <w:lang w:eastAsia="ko-KR"/>
        </w:rPr>
        <w:t>K</w:t>
      </w:r>
      <w:r>
        <w:rPr>
          <w:rFonts w:ascii="Calibri" w:eastAsia="Calibri" w:hAnsi="Calibri" w:cs="Calibri"/>
          <w:color w:val="000000"/>
        </w:rPr>
        <w:t>inematic</w:t>
      </w:r>
      <w:r>
        <w:rPr>
          <w:rFonts w:ascii="Calibri" w:eastAsia="Calibri" w:hAnsi="Calibri" w:cs="Calibri"/>
          <w:color w:val="000000"/>
          <w:lang w:eastAsia="ko-KR"/>
        </w:rPr>
        <w:t xml:space="preserve"> </w:t>
      </w:r>
      <w:r>
        <w:rPr>
          <w:color w:val="000000"/>
          <w:lang w:eastAsia="ko-KR"/>
        </w:rPr>
        <w:t>(RTK) modules are capable of capturing high-quality images and recording accurate geo-data, providing more detailed and consistent information about the state of AtoN such as position, damage, and failure.</w:t>
      </w:r>
    </w:p>
    <w:p w14:paraId="760E74B2" w14:textId="77777777" w:rsidR="00471824" w:rsidRDefault="005A7D56">
      <w:pPr>
        <w:pStyle w:val="ad"/>
        <w:rPr>
          <w:color w:val="000000"/>
          <w:lang w:eastAsia="ko-KR"/>
        </w:rPr>
      </w:pPr>
      <w:r>
        <w:rPr>
          <w:color w:val="000000"/>
          <w:lang w:eastAsia="ko-KR"/>
        </w:rPr>
        <w:t xml:space="preserve">The use of drones may lead to safe operation of staffs and cost effective method of inspecting AtoN while supporting sustainability, climate change, and reduction in vessel use and emissions. </w:t>
      </w:r>
      <w:r>
        <w:rPr>
          <w:rFonts w:ascii="Calibri" w:hAnsi="Calibri" w:cs="Calibri"/>
          <w:color w:val="000000"/>
          <w:lang w:val="en-US"/>
        </w:rPr>
        <w:t xml:space="preserve">Data analysis and documentation in conjunction with administration of the AtoN is streamlined by a uniform data set which enables a quicker identification of potential issues or anomalies of the inspected AtoN. </w:t>
      </w:r>
    </w:p>
    <w:p w14:paraId="239FD6B6" w14:textId="77777777" w:rsidR="00471824" w:rsidRDefault="005A7D56">
      <w:pPr>
        <w:pStyle w:val="ad"/>
        <w:rPr>
          <w:color w:val="000000"/>
          <w:lang w:eastAsia="ko-KR"/>
        </w:rPr>
      </w:pPr>
      <w:r>
        <w:rPr>
          <w:rFonts w:hint="eastAsia"/>
          <w:color w:val="000000"/>
          <w:lang w:eastAsia="ko-KR"/>
        </w:rPr>
        <w:t>Drone could also be used to enhance the heritage aspect of lighthouses and other AtoN structures, aligning with United Nations</w:t>
      </w:r>
      <w:r>
        <w:rPr>
          <w:rFonts w:hint="eastAsia"/>
          <w:color w:val="000000"/>
          <w:lang w:eastAsia="ko-KR"/>
        </w:rPr>
        <w:t>’</w:t>
      </w:r>
      <w:r>
        <w:rPr>
          <w:rFonts w:hint="eastAsia"/>
          <w:color w:val="000000"/>
          <w:lang w:eastAsia="ko-KR"/>
        </w:rPr>
        <w:t xml:space="preserve"> Sustainable Development Goal 11.4 to enhance sustainability.</w:t>
      </w:r>
    </w:p>
    <w:p w14:paraId="45FCDC4F" w14:textId="77777777" w:rsidR="00471824" w:rsidRDefault="00471824">
      <w:pPr>
        <w:pStyle w:val="ad"/>
      </w:pPr>
    </w:p>
    <w:p w14:paraId="109C9486" w14:textId="77777777" w:rsidR="00471824" w:rsidRDefault="005A7D56">
      <w:pPr>
        <w:pStyle w:val="1"/>
        <w:suppressAutoHyphens/>
      </w:pPr>
      <w:bookmarkStart w:id="305" w:name="_Toc1713334297"/>
      <w:bookmarkStart w:id="306" w:name="_Toc117579850"/>
      <w:bookmarkStart w:id="307" w:name="_Toc179548826"/>
      <w:r>
        <w:t>Scop</w:t>
      </w:r>
      <w:bookmarkEnd w:id="305"/>
      <w:r>
        <w:t>e</w:t>
      </w:r>
      <w:bookmarkEnd w:id="306"/>
      <w:bookmarkEnd w:id="307"/>
    </w:p>
    <w:p w14:paraId="61FA99A4" w14:textId="77777777" w:rsidR="00471824" w:rsidRDefault="00471824">
      <w:pPr>
        <w:pStyle w:val="Heading1separationline"/>
        <w:suppressAutoHyphens/>
      </w:pPr>
    </w:p>
    <w:p w14:paraId="65E514EC" w14:textId="77777777" w:rsidR="00471824" w:rsidRDefault="005A7D56">
      <w:pPr>
        <w:pStyle w:val="ad"/>
        <w:rPr>
          <w:color w:val="000000"/>
          <w:lang w:eastAsia="de-DE"/>
        </w:rPr>
      </w:pPr>
      <w:r>
        <w:rPr>
          <w:lang w:eastAsia="ko-KR"/>
        </w:rPr>
        <w:t xml:space="preserve">Within this guideline, the term 'Drone' refers to any remotely controlled </w:t>
      </w:r>
      <w:r>
        <w:rPr>
          <w:color w:val="E94E1B"/>
          <w:lang w:eastAsia="ko-KR"/>
        </w:rPr>
        <w:t xml:space="preserve">Unmanned Aerial Vehicle (UAV) </w:t>
      </w:r>
      <w:r>
        <w:rPr>
          <w:lang w:eastAsia="ko-KR"/>
        </w:rPr>
        <w:t>operated f</w:t>
      </w:r>
      <w:r>
        <w:rPr>
          <w:color w:val="000000"/>
          <w:lang w:eastAsia="ko-KR"/>
        </w:rPr>
        <w:t>or AtoN management and hazard ident</w:t>
      </w:r>
      <w:r>
        <w:rPr>
          <w:lang w:eastAsia="ko-KR"/>
        </w:rPr>
        <w:t>ification. These operations will include, but are not limited to:</w:t>
      </w:r>
    </w:p>
    <w:p w14:paraId="2060949A" w14:textId="5A6312E9" w:rsidR="00471824" w:rsidRDefault="005A7D56">
      <w:pPr>
        <w:pStyle w:val="Bullet1-recommendation"/>
        <w:numPr>
          <w:ilvl w:val="0"/>
          <w:numId w:val="2"/>
        </w:numPr>
        <w:ind w:left="992" w:hanging="425"/>
        <w:rPr>
          <w:color w:val="000000"/>
          <w:lang w:eastAsia="ko-KR"/>
        </w:rPr>
      </w:pPr>
      <w:r>
        <w:rPr>
          <w:color w:val="000000"/>
          <w:lang w:eastAsia="ko-KR"/>
        </w:rPr>
        <w:t>AtoN Installation</w:t>
      </w:r>
    </w:p>
    <w:p w14:paraId="34319CE1" w14:textId="5B9F89FE" w:rsidR="00471824" w:rsidRDefault="005A7D56">
      <w:pPr>
        <w:pStyle w:val="Bullet1-recommendation"/>
        <w:numPr>
          <w:ilvl w:val="0"/>
          <w:numId w:val="2"/>
        </w:numPr>
        <w:ind w:left="992" w:hanging="425"/>
        <w:rPr>
          <w:lang w:eastAsia="ko-KR"/>
        </w:rPr>
      </w:pPr>
      <w:r>
        <w:rPr>
          <w:lang w:eastAsia="ko-KR"/>
        </w:rPr>
        <w:t>AtoN Improvement</w:t>
      </w:r>
    </w:p>
    <w:p w14:paraId="6E5C41C5" w14:textId="77777777" w:rsidR="00471824" w:rsidRDefault="005A7D56">
      <w:pPr>
        <w:pStyle w:val="Bullet1-recommendation"/>
        <w:numPr>
          <w:ilvl w:val="0"/>
          <w:numId w:val="2"/>
        </w:numPr>
        <w:ind w:left="992" w:hanging="425"/>
        <w:rPr>
          <w:ins w:id="308" w:author="만든 이" w:date="2024-10-09T12:51:00Z"/>
        </w:rPr>
      </w:pPr>
      <w:r>
        <w:rPr>
          <w:lang w:eastAsia="ko-KR"/>
        </w:rPr>
        <w:t>AtoN Inspection</w:t>
      </w:r>
    </w:p>
    <w:p w14:paraId="64542131" w14:textId="77777777" w:rsidR="00D15BD0" w:rsidRDefault="00D15BD0">
      <w:pPr>
        <w:pStyle w:val="Bullet1-recommendation"/>
        <w:numPr>
          <w:ilvl w:val="0"/>
          <w:numId w:val="2"/>
        </w:numPr>
        <w:ind w:left="992" w:hanging="425"/>
      </w:pPr>
      <w:ins w:id="309" w:author="만든 이" w:date="2024-10-09T12:51:00Z">
        <w:r>
          <w:rPr>
            <w:lang w:eastAsia="ko-KR"/>
          </w:rPr>
          <w:t>AtoN Calibration</w:t>
        </w:r>
      </w:ins>
    </w:p>
    <w:p w14:paraId="0A8A541C" w14:textId="08A18ACB" w:rsidR="00471824" w:rsidRDefault="005A7D56">
      <w:pPr>
        <w:pStyle w:val="2"/>
      </w:pPr>
      <w:bookmarkStart w:id="310" w:name="_Toc1713334298"/>
      <w:del w:id="311" w:author="Naehyuk Yoo" w:date="2024-10-11T14:14:00Z" w16du:dateUtc="2024-10-11T05:14:00Z">
        <w:r w:rsidDel="009A6377">
          <w:rPr>
            <w:lang w:eastAsia="ko-KR"/>
          </w:rPr>
          <w:delText xml:space="preserve">dEsignation </w:delText>
        </w:r>
      </w:del>
      <w:bookmarkStart w:id="312" w:name="_Toc179548827"/>
      <w:ins w:id="313" w:author="Naehyuk Yoo" w:date="2024-10-11T14:14:00Z" w16du:dateUtc="2024-10-11T05:14:00Z">
        <w:r w:rsidR="009A6377">
          <w:rPr>
            <w:rFonts w:hint="eastAsia"/>
            <w:lang w:eastAsia="ko-KR"/>
          </w:rPr>
          <w:t>D</w:t>
        </w:r>
      </w:ins>
      <w:ins w:id="314" w:author="Naehyuk Yoo" w:date="2024-10-11T14:15:00Z" w16du:dateUtc="2024-10-11T05:15:00Z">
        <w:r w:rsidR="009A6377">
          <w:rPr>
            <w:rFonts w:hint="eastAsia"/>
            <w:lang w:eastAsia="ko-KR"/>
          </w:rPr>
          <w:t>esignation</w:t>
        </w:r>
      </w:ins>
      <w:ins w:id="315" w:author="Naehyuk Yoo" w:date="2024-10-11T14:14:00Z" w16du:dateUtc="2024-10-11T05:14:00Z">
        <w:r w:rsidR="009A6377">
          <w:rPr>
            <w:lang w:eastAsia="ko-KR"/>
          </w:rPr>
          <w:t xml:space="preserve"> </w:t>
        </w:r>
      </w:ins>
      <w:r>
        <w:rPr>
          <w:lang w:eastAsia="ko-KR"/>
        </w:rPr>
        <w:t xml:space="preserve">of </w:t>
      </w:r>
      <w:ins w:id="316" w:author="Naehyuk Yoo" w:date="2024-10-11T14:17:00Z" w16du:dateUtc="2024-10-11T05:17:00Z">
        <w:r w:rsidR="009A6377">
          <w:rPr>
            <w:rFonts w:hint="eastAsia"/>
            <w:lang w:eastAsia="ko-KR"/>
          </w:rPr>
          <w:t>R</w:t>
        </w:r>
      </w:ins>
      <w:del w:id="317" w:author="Naehyuk Yoo" w:date="2024-10-11T14:17:00Z" w16du:dateUtc="2024-10-11T05:17:00Z">
        <w:r w:rsidDel="009A6377">
          <w:rPr>
            <w:lang w:eastAsia="ko-KR"/>
          </w:rPr>
          <w:delText>r</w:delText>
        </w:r>
      </w:del>
      <w:r>
        <w:rPr>
          <w:lang w:eastAsia="ko-KR"/>
        </w:rPr>
        <w:t>ole</w:t>
      </w:r>
      <w:bookmarkEnd w:id="310"/>
      <w:r>
        <w:rPr>
          <w:lang w:eastAsia="ko-KR"/>
        </w:rPr>
        <w:t>s</w:t>
      </w:r>
      <w:bookmarkEnd w:id="312"/>
    </w:p>
    <w:p w14:paraId="77C95A95" w14:textId="77777777" w:rsidR="00471824" w:rsidRDefault="00471824">
      <w:pPr>
        <w:pStyle w:val="Heading2separationline"/>
      </w:pPr>
    </w:p>
    <w:p w14:paraId="02A510FA" w14:textId="77777777" w:rsidR="00471824" w:rsidRDefault="005A7D56">
      <w:pPr>
        <w:pStyle w:val="Bullet1-recommendation"/>
        <w:numPr>
          <w:ilvl w:val="0"/>
          <w:numId w:val="2"/>
        </w:numPr>
        <w:ind w:left="992" w:hanging="425"/>
        <w:rPr>
          <w:lang w:eastAsia="ko-KR"/>
        </w:rPr>
      </w:pPr>
      <w:r>
        <w:rPr>
          <w:lang w:eastAsia="ko-KR"/>
        </w:rPr>
        <w:t>Competent Authority: Maritime AtoN service provider</w:t>
      </w:r>
    </w:p>
    <w:p w14:paraId="1188EA44" w14:textId="77777777" w:rsidR="00471824" w:rsidRDefault="005A7D56">
      <w:pPr>
        <w:pStyle w:val="Bullet1-recommendation"/>
        <w:numPr>
          <w:ilvl w:val="0"/>
          <w:numId w:val="2"/>
        </w:numPr>
        <w:ind w:left="992" w:hanging="425"/>
        <w:rPr>
          <w:color w:val="000000"/>
          <w:lang w:eastAsia="ko-KR"/>
        </w:rPr>
      </w:pPr>
      <w:r>
        <w:rPr>
          <w:color w:val="E94E1B"/>
          <w:lang w:eastAsia="ko-KR"/>
        </w:rPr>
        <w:t>Drone Operator</w:t>
      </w:r>
      <w:r>
        <w:rPr>
          <w:color w:val="000000"/>
          <w:lang w:eastAsia="ko-KR"/>
        </w:rPr>
        <w:t>: Nominated authority within the organisation to oversee drone operations, a</w:t>
      </w:r>
      <w:r>
        <w:rPr>
          <w:color w:val="000000"/>
        </w:rPr>
        <w:t>dministrative affairs</w:t>
      </w:r>
      <w:r>
        <w:rPr>
          <w:color w:val="000000"/>
          <w:lang w:eastAsia="ko-KR"/>
        </w:rPr>
        <w:t>,</w:t>
      </w:r>
      <w:r>
        <w:rPr>
          <w:color w:val="000000"/>
        </w:rPr>
        <w:t xml:space="preserve"> and </w:t>
      </w:r>
      <w:r>
        <w:rPr>
          <w:color w:val="000000"/>
          <w:lang w:eastAsia="ko-KR"/>
        </w:rPr>
        <w:t xml:space="preserve">oversee </w:t>
      </w:r>
      <w:r>
        <w:rPr>
          <w:color w:val="000000"/>
        </w:rPr>
        <w:t xml:space="preserve">maintenance of </w:t>
      </w:r>
      <w:r>
        <w:rPr>
          <w:color w:val="000000"/>
          <w:lang w:eastAsia="ko-KR"/>
        </w:rPr>
        <w:t>drones.</w:t>
      </w:r>
      <w:r>
        <w:rPr>
          <w:color w:val="000000"/>
        </w:rPr>
        <w:t xml:space="preserve"> </w:t>
      </w:r>
      <w:r>
        <w:rPr>
          <w:color w:val="000000"/>
          <w:lang w:eastAsia="ko-KR"/>
        </w:rPr>
        <w:t xml:space="preserve"> Provides g</w:t>
      </w:r>
      <w:r>
        <w:rPr>
          <w:color w:val="000000"/>
        </w:rPr>
        <w:t xml:space="preserve">uidance and supervision of </w:t>
      </w:r>
      <w:r>
        <w:rPr>
          <w:color w:val="000000"/>
          <w:lang w:eastAsia="ko-KR"/>
        </w:rPr>
        <w:t xml:space="preserve">Drone Pilots, and checks the qualification of Drone Pilot, and manages drone footage. </w:t>
      </w:r>
    </w:p>
    <w:p w14:paraId="4C8FE2F5" w14:textId="77777777" w:rsidR="00471824" w:rsidRDefault="005A7D56">
      <w:pPr>
        <w:pStyle w:val="Bullet1-recommendation"/>
        <w:numPr>
          <w:ilvl w:val="0"/>
          <w:numId w:val="2"/>
        </w:numPr>
        <w:ind w:left="992" w:hanging="425"/>
        <w:rPr>
          <w:color w:val="000000"/>
        </w:rPr>
      </w:pPr>
      <w:r>
        <w:rPr>
          <w:color w:val="000000"/>
          <w:lang w:eastAsia="ko-KR"/>
        </w:rPr>
        <w:t>Drone Pilot: The person who prepares the operation plan, does pre-operation checks, conduct the operation of drones</w:t>
      </w:r>
    </w:p>
    <w:p w14:paraId="4702C0F2" w14:textId="77777777" w:rsidR="00471824" w:rsidRDefault="005A7D56">
      <w:pPr>
        <w:pStyle w:val="Bullet1-recommendation"/>
        <w:numPr>
          <w:ilvl w:val="0"/>
          <w:numId w:val="2"/>
        </w:numPr>
        <w:ind w:left="992" w:hanging="425"/>
        <w:rPr>
          <w:lang w:eastAsia="ko-KR"/>
        </w:rPr>
      </w:pPr>
      <w:r>
        <w:rPr>
          <w:rFonts w:hint="eastAsia"/>
          <w:color w:val="000000"/>
          <w:lang w:eastAsia="ko-KR"/>
        </w:rPr>
        <w:t xml:space="preserve">Drone Maintenance Technician: The person who undertakes routine maintenance of </w:t>
      </w:r>
      <w:r>
        <w:rPr>
          <w:rFonts w:hint="eastAsia"/>
          <w:lang w:eastAsia="ko-KR"/>
        </w:rPr>
        <w:t xml:space="preserve">drones </w:t>
      </w:r>
    </w:p>
    <w:p w14:paraId="4FB0EBFD" w14:textId="77777777" w:rsidR="00471824" w:rsidRDefault="005A7D56">
      <w:pPr>
        <w:pStyle w:val="Bullet1-recommendation"/>
        <w:numPr>
          <w:ilvl w:val="0"/>
          <w:numId w:val="2"/>
        </w:numPr>
        <w:ind w:left="992" w:hanging="425"/>
        <w:rPr>
          <w:lang w:eastAsia="ko-KR"/>
        </w:rPr>
      </w:pPr>
      <w:r>
        <w:rPr>
          <w:lang w:eastAsia="ko-KR"/>
        </w:rPr>
        <w:t xml:space="preserve">National Regulator: National authority </w:t>
      </w:r>
    </w:p>
    <w:p w14:paraId="515A2E36" w14:textId="6630D735" w:rsidR="00471824" w:rsidRDefault="005A7D56">
      <w:pPr>
        <w:pStyle w:val="Bullet1-recommendation"/>
        <w:ind w:left="0" w:firstLine="0"/>
        <w:rPr>
          <w:rFonts w:hint="eastAsia"/>
          <w:lang w:eastAsia="de-DE"/>
        </w:rPr>
      </w:pPr>
      <w:r>
        <w:rPr>
          <w:lang w:eastAsia="ko-KR"/>
        </w:rPr>
        <w:lastRenderedPageBreak/>
        <w:t>In some organisations, one person may hold multiple roles.</w:t>
      </w:r>
    </w:p>
    <w:p w14:paraId="0BABBDA3" w14:textId="06CB4DBD" w:rsidR="00471824" w:rsidRDefault="005A7D56">
      <w:pPr>
        <w:pStyle w:val="1"/>
        <w:suppressAutoHyphens/>
      </w:pPr>
      <w:bookmarkStart w:id="318" w:name="_Toc1713334299"/>
      <w:bookmarkStart w:id="319" w:name="_Toc179548828"/>
      <w:r>
        <w:rPr>
          <w:lang w:eastAsia="ko-KR"/>
        </w:rPr>
        <w:t>drone pilo</w:t>
      </w:r>
      <w:bookmarkEnd w:id="318"/>
      <w:r>
        <w:rPr>
          <w:lang w:eastAsia="ko-KR"/>
        </w:rPr>
        <w:t>t</w:t>
      </w:r>
      <w:bookmarkEnd w:id="319"/>
    </w:p>
    <w:p w14:paraId="5696DEE5" w14:textId="77777777" w:rsidR="00471824" w:rsidRDefault="00471824">
      <w:pPr>
        <w:pStyle w:val="Heading1separationline"/>
      </w:pPr>
    </w:p>
    <w:p w14:paraId="74F1D85F" w14:textId="286FBCA0" w:rsidR="00471824" w:rsidRDefault="005A7D56">
      <w:pPr>
        <w:pStyle w:val="2"/>
      </w:pPr>
      <w:bookmarkStart w:id="320" w:name="_Toc1713334300"/>
      <w:del w:id="321" w:author="Naehyuk Yoo" w:date="2024-10-11T14:16:00Z" w16du:dateUtc="2024-10-11T05:16:00Z">
        <w:r w:rsidDel="009A6377">
          <w:rPr>
            <w:lang w:eastAsia="ko-KR"/>
          </w:rPr>
          <w:delText>dESIGNATION OF pilo</w:delText>
        </w:r>
        <w:bookmarkEnd w:id="320"/>
        <w:r w:rsidDel="009A6377">
          <w:rPr>
            <w:lang w:eastAsia="ko-KR"/>
          </w:rPr>
          <w:delText>t</w:delText>
        </w:r>
      </w:del>
      <w:bookmarkStart w:id="322" w:name="_Toc179548829"/>
      <w:ins w:id="323" w:author="Naehyuk Yoo" w:date="2024-10-11T14:16:00Z" w16du:dateUtc="2024-10-11T05:16:00Z">
        <w:r w:rsidR="009A6377">
          <w:rPr>
            <w:rFonts w:hint="eastAsia"/>
            <w:lang w:eastAsia="ko-KR"/>
          </w:rPr>
          <w:t>Designation of P</w:t>
        </w:r>
      </w:ins>
      <w:ins w:id="324" w:author="Naehyuk Yoo" w:date="2024-10-11T14:17:00Z" w16du:dateUtc="2024-10-11T05:17:00Z">
        <w:r w:rsidR="009A6377">
          <w:rPr>
            <w:rFonts w:hint="eastAsia"/>
            <w:lang w:eastAsia="ko-KR"/>
          </w:rPr>
          <w:t>ilot</w:t>
        </w:r>
      </w:ins>
      <w:bookmarkEnd w:id="322"/>
    </w:p>
    <w:p w14:paraId="7D06A4E7" w14:textId="77777777" w:rsidR="00471824" w:rsidRDefault="00471824">
      <w:pPr>
        <w:pStyle w:val="Heading2separationline"/>
      </w:pPr>
    </w:p>
    <w:p w14:paraId="02F11D72" w14:textId="047E5828" w:rsidR="00471824" w:rsidRDefault="005A7D56">
      <w:pPr>
        <w:pStyle w:val="3"/>
        <w:rPr>
          <w:lang w:eastAsia="ko-KR"/>
        </w:rPr>
      </w:pPr>
      <w:bookmarkStart w:id="325" w:name="_Toc1713334301"/>
      <w:bookmarkStart w:id="326" w:name="_Toc179548830"/>
      <w:r>
        <w:rPr>
          <w:rFonts w:hint="eastAsia"/>
          <w:lang w:eastAsia="ko-KR"/>
        </w:rPr>
        <w:t xml:space="preserve">Designation of </w:t>
      </w:r>
      <w:ins w:id="327" w:author="Naehyuk Yoo" w:date="2024-10-11T14:19:00Z" w16du:dateUtc="2024-10-11T05:19:00Z">
        <w:r w:rsidR="009A6377">
          <w:rPr>
            <w:rFonts w:hint="eastAsia"/>
            <w:lang w:eastAsia="ko-KR"/>
          </w:rPr>
          <w:t>P</w:t>
        </w:r>
      </w:ins>
      <w:del w:id="328" w:author="Naehyuk Yoo" w:date="2024-10-11T14:19:00Z" w16du:dateUtc="2024-10-11T05:19:00Z">
        <w:r w:rsidDel="009A6377">
          <w:rPr>
            <w:rFonts w:hint="eastAsia"/>
            <w:lang w:eastAsia="ko-KR"/>
          </w:rPr>
          <w:delText>p</w:delText>
        </w:r>
      </w:del>
      <w:r>
        <w:rPr>
          <w:rFonts w:hint="eastAsia"/>
          <w:lang w:eastAsia="ko-KR"/>
        </w:rPr>
        <w:t>ilo</w:t>
      </w:r>
      <w:bookmarkEnd w:id="325"/>
      <w:r>
        <w:rPr>
          <w:rFonts w:hint="eastAsia"/>
          <w:lang w:eastAsia="ko-KR"/>
        </w:rPr>
        <w:t>t</w:t>
      </w:r>
      <w:bookmarkEnd w:id="326"/>
    </w:p>
    <w:p w14:paraId="770344B3" w14:textId="77777777" w:rsidR="00471824" w:rsidRDefault="005A7D56">
      <w:pPr>
        <w:pStyle w:val="ad"/>
        <w:rPr>
          <w:color w:val="FF0000"/>
          <w:lang w:eastAsia="ko-KR"/>
        </w:rPr>
      </w:pPr>
      <w:r>
        <w:t xml:space="preserve">To ensure </w:t>
      </w:r>
      <w:r>
        <w:rPr>
          <w:lang w:eastAsia="ko-KR"/>
        </w:rPr>
        <w:t xml:space="preserve">safety of operation, the </w:t>
      </w:r>
      <w:r>
        <w:rPr>
          <w:color w:val="000000"/>
          <w:lang w:eastAsia="ko-KR"/>
        </w:rPr>
        <w:t>Responsible Authority should</w:t>
      </w:r>
      <w:r>
        <w:rPr>
          <w:color w:val="000000"/>
        </w:rPr>
        <w:t xml:space="preserve"> designat</w:t>
      </w:r>
      <w:r>
        <w:t xml:space="preserve">e </w:t>
      </w:r>
      <w:r>
        <w:rPr>
          <w:lang w:eastAsia="ko-KR"/>
        </w:rPr>
        <w:t>the Drone Pilot.</w:t>
      </w:r>
    </w:p>
    <w:p w14:paraId="536F8043" w14:textId="77777777" w:rsidR="00471824" w:rsidRDefault="005A7D56">
      <w:pPr>
        <w:pStyle w:val="3"/>
        <w:rPr>
          <w:lang w:eastAsia="ko-KR"/>
        </w:rPr>
      </w:pPr>
      <w:bookmarkStart w:id="329" w:name="_Toc1713334302"/>
      <w:bookmarkStart w:id="330" w:name="_Toc179548831"/>
      <w:r>
        <w:rPr>
          <w:lang w:eastAsia="ko-KR"/>
        </w:rPr>
        <w:t>Certificatio</w:t>
      </w:r>
      <w:bookmarkEnd w:id="329"/>
      <w:r>
        <w:rPr>
          <w:lang w:eastAsia="ko-KR"/>
        </w:rPr>
        <w:t>n</w:t>
      </w:r>
      <w:bookmarkEnd w:id="330"/>
    </w:p>
    <w:p w14:paraId="77987735" w14:textId="77777777" w:rsidR="00471824" w:rsidRDefault="005A7D56">
      <w:r>
        <w:rPr>
          <w:rFonts w:hint="eastAsia"/>
          <w:sz w:val="22"/>
          <w:lang w:eastAsia="ko-KR"/>
        </w:rPr>
        <w:t>As per relevant national legislation</w:t>
      </w:r>
    </w:p>
    <w:p w14:paraId="2F222989" w14:textId="77777777" w:rsidR="00471824" w:rsidRDefault="005A7D56">
      <w:pPr>
        <w:pStyle w:val="2"/>
      </w:pPr>
      <w:bookmarkStart w:id="331" w:name="_Toc1713334303"/>
      <w:bookmarkStart w:id="332" w:name="_Toc179548832"/>
      <w:r>
        <w:rPr>
          <w:lang w:eastAsia="ko-KR"/>
        </w:rPr>
        <w:t>TRAININ</w:t>
      </w:r>
      <w:bookmarkEnd w:id="331"/>
      <w:r>
        <w:rPr>
          <w:lang w:eastAsia="ko-KR"/>
        </w:rPr>
        <w:t>G</w:t>
      </w:r>
      <w:bookmarkEnd w:id="332"/>
    </w:p>
    <w:p w14:paraId="4CA03B38" w14:textId="77777777" w:rsidR="00471824" w:rsidRDefault="00471824">
      <w:pPr>
        <w:pStyle w:val="Heading2separationline"/>
      </w:pPr>
    </w:p>
    <w:p w14:paraId="3A0CB400" w14:textId="77777777" w:rsidR="00471824" w:rsidRDefault="005A7D56">
      <w:pPr>
        <w:pStyle w:val="ad"/>
        <w:rPr>
          <w:color w:val="000000"/>
          <w:lang w:eastAsia="ko-KR"/>
        </w:rPr>
      </w:pPr>
      <w:r>
        <w:rPr>
          <w:rFonts w:hint="eastAsia"/>
          <w:lang w:eastAsia="ko-KR"/>
        </w:rPr>
        <w:t>The Responsible Authority should ensure that training is provided to enable Drone Pilots to achieve and maintain the necessary levels required for drone pilot certification</w:t>
      </w:r>
      <w:r>
        <w:rPr>
          <w:color w:val="000000"/>
          <w:lang w:eastAsia="ko-KR"/>
        </w:rPr>
        <w:t xml:space="preserve">, etc. for: </w:t>
      </w:r>
    </w:p>
    <w:p w14:paraId="146249FB" w14:textId="66A544D2" w:rsidR="00471824" w:rsidRDefault="005A7D56">
      <w:pPr>
        <w:pStyle w:val="Bullet1-recommendation"/>
        <w:numPr>
          <w:ilvl w:val="0"/>
          <w:numId w:val="3"/>
        </w:numPr>
        <w:rPr>
          <w:color w:val="000000"/>
          <w:lang w:eastAsia="ko-KR"/>
        </w:rPr>
      </w:pPr>
      <w:r>
        <w:rPr>
          <w:color w:val="000000"/>
          <w:lang w:eastAsia="ko-KR"/>
        </w:rPr>
        <w:t>Operation of Drone</w:t>
      </w:r>
      <w:r>
        <w:rPr>
          <w:color w:val="E94E1B"/>
          <w:lang w:eastAsia="ko-KR"/>
        </w:rPr>
        <w:t xml:space="preserve"> </w:t>
      </w:r>
      <w:del w:id="333" w:author="Naehyuk Yoo" w:date="2024-10-11T13:59:00Z" w16du:dateUtc="2024-10-11T04:59:00Z">
        <w:r w:rsidDel="00681EEF">
          <w:rPr>
            <w:color w:val="E94E1B"/>
            <w:lang w:eastAsia="ko-KR"/>
          </w:rPr>
          <w:delText>in specific enviroment</w:delText>
        </w:r>
      </w:del>
    </w:p>
    <w:p w14:paraId="19BCDDD4" w14:textId="77777777" w:rsidR="00471824" w:rsidRDefault="005A7D56">
      <w:pPr>
        <w:pStyle w:val="Bullet1-recommendation"/>
        <w:numPr>
          <w:ilvl w:val="0"/>
          <w:numId w:val="3"/>
        </w:numPr>
        <w:rPr>
          <w:color w:val="000000"/>
          <w:lang w:eastAsia="ko-KR"/>
        </w:rPr>
      </w:pPr>
      <w:r>
        <w:rPr>
          <w:lang w:eastAsia="ko-KR"/>
        </w:rPr>
        <w:t>Safe and efficient planning of the intende</w:t>
      </w:r>
      <w:r>
        <w:rPr>
          <w:color w:val="000000"/>
          <w:lang w:eastAsia="ko-KR"/>
        </w:rPr>
        <w:t>d operation</w:t>
      </w:r>
    </w:p>
    <w:p w14:paraId="7D96D7F7" w14:textId="193BCBC4" w:rsidR="00471824" w:rsidDel="00F10EBA" w:rsidRDefault="005A7D56" w:rsidP="00F10EBA">
      <w:pPr>
        <w:pStyle w:val="Bullet1-recommendation"/>
        <w:numPr>
          <w:ilvl w:val="0"/>
          <w:numId w:val="3"/>
        </w:numPr>
        <w:rPr>
          <w:del w:id="334" w:author="만든 이" w:date="2024-10-10T13:26:00Z" w16du:dateUtc="2024-10-10T04:26:00Z"/>
          <w:lang w:eastAsia="ko-KR"/>
        </w:rPr>
      </w:pPr>
      <w:r w:rsidRPr="00F10EBA">
        <w:rPr>
          <w:color w:val="E94E1B"/>
          <w:lang w:eastAsia="ko-KR"/>
        </w:rPr>
        <w:t>Risk assessment for</w:t>
      </w:r>
      <w:ins w:id="335" w:author="만든 이" w:date="2024-10-10T13:25:00Z" w16du:dateUtc="2024-10-10T04:25:00Z">
        <w:r w:rsidR="00F10EBA" w:rsidRPr="00F10EBA">
          <w:rPr>
            <w:rFonts w:hint="eastAsia"/>
            <w:color w:val="E94E1B"/>
            <w:lang w:eastAsia="ko-KR"/>
          </w:rPr>
          <w:t xml:space="preserve"> the</w:t>
        </w:r>
      </w:ins>
      <w:ins w:id="336" w:author="만든 이" w:date="2024-10-10T13:26:00Z" w16du:dateUtc="2024-10-10T04:26:00Z">
        <w:r w:rsidR="00F10EBA" w:rsidRPr="00F10EBA">
          <w:rPr>
            <w:rFonts w:hint="eastAsia"/>
            <w:color w:val="E94E1B"/>
            <w:lang w:eastAsia="ko-KR"/>
          </w:rPr>
          <w:t xml:space="preserve"> specific drone activities</w:t>
        </w:r>
      </w:ins>
      <w:del w:id="337" w:author="만든 이" w:date="2024-10-10T13:26:00Z" w16du:dateUtc="2024-10-10T04:26:00Z">
        <w:r w:rsidRPr="00F10EBA" w:rsidDel="00F10EBA">
          <w:rPr>
            <w:color w:val="E94E1B"/>
            <w:lang w:eastAsia="ko-KR"/>
          </w:rPr>
          <w:delText xml:space="preserve"> types of operation</w:delText>
        </w:r>
      </w:del>
    </w:p>
    <w:p w14:paraId="74D638C5" w14:textId="77777777" w:rsidR="00F10EBA" w:rsidRDefault="00F10EBA" w:rsidP="00F10EBA">
      <w:pPr>
        <w:pStyle w:val="Bullet1-recommendation"/>
        <w:numPr>
          <w:ilvl w:val="0"/>
          <w:numId w:val="3"/>
        </w:numPr>
        <w:rPr>
          <w:ins w:id="338" w:author="만든 이" w:date="2024-10-10T13:26:00Z" w16du:dateUtc="2024-10-10T04:26:00Z"/>
          <w:lang w:eastAsia="ko-KR"/>
        </w:rPr>
      </w:pPr>
    </w:p>
    <w:p w14:paraId="1EE829A6" w14:textId="5BC377C2" w:rsidR="00471824" w:rsidRDefault="005A7D56" w:rsidP="00F10EBA">
      <w:pPr>
        <w:pStyle w:val="Bullet1-recommendation"/>
        <w:numPr>
          <w:ilvl w:val="0"/>
          <w:numId w:val="3"/>
        </w:numPr>
        <w:rPr>
          <w:lang w:eastAsia="ko-KR"/>
        </w:rPr>
      </w:pPr>
      <w:r>
        <w:rPr>
          <w:lang w:eastAsia="ko-KR"/>
        </w:rPr>
        <w:t>Maintenance of Drone and equipment</w:t>
      </w:r>
    </w:p>
    <w:p w14:paraId="4B929627" w14:textId="77777777" w:rsidR="00471824" w:rsidRDefault="005A7D56">
      <w:pPr>
        <w:pStyle w:val="Bullet1-recommendation"/>
        <w:numPr>
          <w:ilvl w:val="0"/>
          <w:numId w:val="3"/>
        </w:numPr>
        <w:rPr>
          <w:lang w:eastAsia="ko-KR"/>
        </w:rPr>
      </w:pPr>
      <w:r>
        <w:rPr>
          <w:lang w:eastAsia="ko-KR"/>
        </w:rPr>
        <w:t>National legislation updates</w:t>
      </w:r>
    </w:p>
    <w:p w14:paraId="51972FA2" w14:textId="77777777" w:rsidR="00471824" w:rsidRDefault="005A7D56">
      <w:pPr>
        <w:pStyle w:val="Bullet1-recommendation"/>
        <w:numPr>
          <w:ilvl w:val="0"/>
          <w:numId w:val="3"/>
        </w:numPr>
        <w:rPr>
          <w:lang w:eastAsia="ko-KR"/>
        </w:rPr>
      </w:pPr>
      <w:r>
        <w:rPr>
          <w:lang w:eastAsia="ko-KR"/>
        </w:rPr>
        <w:t>Processing, analysis, and storage of data acquired</w:t>
      </w:r>
    </w:p>
    <w:p w14:paraId="300B2F0C" w14:textId="77777777" w:rsidR="00471824" w:rsidRDefault="005A7D56">
      <w:pPr>
        <w:rPr>
          <w:sz w:val="22"/>
          <w:lang w:eastAsia="ko-KR"/>
        </w:rPr>
      </w:pPr>
      <w:r>
        <w:rPr>
          <w:sz w:val="22"/>
          <w:lang w:eastAsia="ko-KR"/>
        </w:rPr>
        <w:t>It is important for the Drone pilot to be familiar with national legislation and guidance, examples are available in Section 9 References.</w:t>
      </w:r>
    </w:p>
    <w:p w14:paraId="3818A6FE" w14:textId="77777777" w:rsidR="00471824" w:rsidRDefault="00471824"/>
    <w:p w14:paraId="24CB2AA1" w14:textId="77777777" w:rsidR="00471824" w:rsidRDefault="005A7D56">
      <w:pPr>
        <w:pStyle w:val="1"/>
        <w:suppressAutoHyphens/>
        <w:rPr>
          <w:caps w:val="0"/>
        </w:rPr>
      </w:pPr>
      <w:bookmarkStart w:id="339" w:name="_Toc1713334304"/>
      <w:bookmarkStart w:id="340" w:name="_Toc179548833"/>
      <w:r>
        <w:rPr>
          <w:caps w:val="0"/>
          <w:lang w:eastAsia="ko-KR"/>
        </w:rPr>
        <w:t>PURCHASE AND REGISTRATIO</w:t>
      </w:r>
      <w:bookmarkEnd w:id="339"/>
      <w:r>
        <w:rPr>
          <w:caps w:val="0"/>
          <w:lang w:eastAsia="ko-KR"/>
        </w:rPr>
        <w:t>N</w:t>
      </w:r>
      <w:bookmarkEnd w:id="340"/>
    </w:p>
    <w:p w14:paraId="212F197D" w14:textId="77777777" w:rsidR="00471824" w:rsidRDefault="00471824">
      <w:pPr>
        <w:pStyle w:val="Heading1separationline"/>
        <w:suppressAutoHyphens/>
      </w:pPr>
    </w:p>
    <w:p w14:paraId="26F19053" w14:textId="77777777" w:rsidR="00471824" w:rsidRDefault="005A7D56">
      <w:pPr>
        <w:pStyle w:val="ad"/>
        <w:rPr>
          <w:lang w:eastAsia="ko-KR"/>
        </w:rPr>
      </w:pPr>
      <w:r>
        <w:rPr>
          <w:rFonts w:hint="eastAsia"/>
          <w:lang w:eastAsia="ko-KR"/>
        </w:rPr>
        <w:t>The Responsible Authority should consider operational efficiency an</w:t>
      </w:r>
      <w:r>
        <w:rPr>
          <w:rFonts w:hint="eastAsia"/>
          <w:color w:val="000000"/>
          <w:lang w:eastAsia="ko-KR"/>
        </w:rPr>
        <w:t>d suitability when purchasing drones. For example waterproof drones. Each drone purchase should be reported to the Responsible Authori</w:t>
      </w:r>
      <w:r>
        <w:rPr>
          <w:rFonts w:hint="eastAsia"/>
          <w:lang w:eastAsia="ko-KR"/>
        </w:rPr>
        <w:t>ty and registered as per national legislation requirements. The Responsible Authority should also ensure that appropriate insurance is in place, as per national legislation or guidelines.</w:t>
      </w:r>
    </w:p>
    <w:p w14:paraId="1C3A97AC" w14:textId="77777777" w:rsidR="00471824" w:rsidRDefault="00471824">
      <w:pPr>
        <w:pStyle w:val="ad"/>
        <w:rPr>
          <w:lang w:eastAsia="ko-KR"/>
        </w:rPr>
      </w:pPr>
    </w:p>
    <w:p w14:paraId="0ED95AF5" w14:textId="77777777" w:rsidR="00D15BD0" w:rsidRDefault="00D15BD0">
      <w:pPr>
        <w:pStyle w:val="1"/>
        <w:suppressAutoHyphens/>
        <w:rPr>
          <w:ins w:id="341" w:author="만든 이" w:date="2024-10-09T12:53:00Z"/>
        </w:rPr>
      </w:pPr>
      <w:bookmarkStart w:id="342" w:name="_Toc1713334305"/>
      <w:bookmarkStart w:id="343" w:name="_Toc306970756"/>
      <w:bookmarkStart w:id="344" w:name="_Toc179548834"/>
      <w:ins w:id="345" w:author="만든 이" w:date="2024-10-09T12:52:00Z">
        <w:r>
          <w:rPr>
            <w:lang w:eastAsia="ko-KR"/>
          </w:rPr>
          <w:t xml:space="preserve">Drone </w:t>
        </w:r>
      </w:ins>
      <w:r w:rsidR="005A7D56">
        <w:rPr>
          <w:lang w:eastAsia="ko-KR"/>
        </w:rPr>
        <w:t>OPERATION</w:t>
      </w:r>
      <w:ins w:id="346" w:author="만든 이" w:date="2024-10-09T12:53:00Z">
        <w:r>
          <w:rPr>
            <w:lang w:eastAsia="ko-KR"/>
          </w:rPr>
          <w:t>s Manual</w:t>
        </w:r>
        <w:bookmarkEnd w:id="344"/>
        <w:r>
          <w:rPr>
            <w:lang w:eastAsia="ko-KR"/>
          </w:rPr>
          <w:t xml:space="preserve"> </w:t>
        </w:r>
      </w:ins>
    </w:p>
    <w:p w14:paraId="438328B1" w14:textId="77777777" w:rsidR="00880A0D" w:rsidRDefault="00880A0D" w:rsidP="00880A0D">
      <w:pPr>
        <w:rPr>
          <w:ins w:id="347" w:author="만든 이" w:date="2024-10-09T13:14:00Z"/>
          <w:lang w:val="en-US"/>
        </w:rPr>
      </w:pPr>
      <w:ins w:id="348" w:author="만든 이" w:date="2024-10-09T13:14:00Z">
        <w:r w:rsidRPr="00064DCC">
          <w:rPr>
            <w:lang w:val="en-US"/>
          </w:rPr>
          <w:t>An operations manual is a vital document for ensuring the safe, compliant, and efficient operation of</w:t>
        </w:r>
        <w:r>
          <w:rPr>
            <w:lang w:val="en-US"/>
          </w:rPr>
          <w:t xml:space="preserve"> an UAV.</w:t>
        </w:r>
        <w:r w:rsidRPr="00064DCC">
          <w:rPr>
            <w:lang w:val="en-US"/>
          </w:rPr>
          <w:t xml:space="preserve"> </w:t>
        </w:r>
      </w:ins>
    </w:p>
    <w:p w14:paraId="19BCF747" w14:textId="77777777" w:rsidR="00880A0D" w:rsidRDefault="00880A0D" w:rsidP="00880A0D">
      <w:pPr>
        <w:rPr>
          <w:ins w:id="349" w:author="만든 이" w:date="2024-10-09T13:14:00Z"/>
          <w:lang w:val="en-US"/>
        </w:rPr>
      </w:pPr>
    </w:p>
    <w:p w14:paraId="016724A1" w14:textId="77777777" w:rsidR="00880A0D" w:rsidRPr="00064DCC" w:rsidRDefault="00880A0D" w:rsidP="00880A0D">
      <w:pPr>
        <w:rPr>
          <w:ins w:id="350" w:author="만든 이" w:date="2024-10-09T13:14:00Z"/>
          <w:lang w:val="en-US"/>
        </w:rPr>
      </w:pPr>
      <w:ins w:id="351" w:author="만든 이" w:date="2024-10-09T13:14:00Z">
        <w:r w:rsidRPr="00064DCC">
          <w:rPr>
            <w:lang w:val="en-US"/>
          </w:rPr>
          <w:t xml:space="preserve">It functions as a comprehensive management tool, systematically detailing all operational processes and regulatory requirements. The manual </w:t>
        </w:r>
        <w:r>
          <w:rPr>
            <w:lang w:val="en-US"/>
          </w:rPr>
          <w:t xml:space="preserve">should </w:t>
        </w:r>
        <w:r w:rsidRPr="00064DCC">
          <w:rPr>
            <w:lang w:val="en-US"/>
          </w:rPr>
          <w:t>provide</w:t>
        </w:r>
        <w:r>
          <w:rPr>
            <w:lang w:val="en-US"/>
          </w:rPr>
          <w:t xml:space="preserve"> </w:t>
        </w:r>
        <w:r w:rsidRPr="00064DCC">
          <w:rPr>
            <w:lang w:val="en-US"/>
          </w:rPr>
          <w:t>clear and standardized procedures for routine operations, as well as contingency and emergency protocols, ensuring that all personnel understand their specific roles and responsibilities.</w:t>
        </w:r>
      </w:ins>
    </w:p>
    <w:p w14:paraId="6CF4F30D" w14:textId="77777777" w:rsidR="00880A0D" w:rsidRDefault="00880A0D" w:rsidP="00880A0D">
      <w:pPr>
        <w:rPr>
          <w:ins w:id="352" w:author="만든 이" w:date="2024-10-09T13:14:00Z"/>
          <w:lang w:val="en-US"/>
        </w:rPr>
      </w:pPr>
    </w:p>
    <w:p w14:paraId="0C1D2D44" w14:textId="77777777" w:rsidR="00880A0D" w:rsidRPr="00064DCC" w:rsidDel="009A6377" w:rsidRDefault="00880A0D" w:rsidP="00880A0D">
      <w:pPr>
        <w:rPr>
          <w:ins w:id="353" w:author="만든 이" w:date="2024-10-09T13:14:00Z"/>
          <w:del w:id="354" w:author="Naehyuk Yoo" w:date="2024-10-11T14:12:00Z" w16du:dateUtc="2024-10-11T05:12:00Z"/>
          <w:lang w:val="en-US"/>
        </w:rPr>
      </w:pPr>
      <w:ins w:id="355" w:author="만든 이" w:date="2024-10-09T13:14:00Z">
        <w:r w:rsidRPr="00064DCC">
          <w:rPr>
            <w:lang w:val="en-US"/>
          </w:rPr>
          <w:t xml:space="preserve">Furthermore, an operations manual is essential for demonstrating compliance with relevant national and international regulations. It serves as evidence of the organization's commitment to adhering to safety standards, legal requirements, and best practices. </w:t>
        </w:r>
        <w:r>
          <w:rPr>
            <w:lang w:val="en-US"/>
          </w:rPr>
          <w:t>The following sections should be included in any organizations operations manual.</w:t>
        </w:r>
        <w:del w:id="356" w:author="Naehyuk Yoo" w:date="2024-10-11T14:12:00Z" w16du:dateUtc="2024-10-11T05:12:00Z">
          <w:r w:rsidDel="009A6377">
            <w:rPr>
              <w:lang w:val="en-US"/>
            </w:rPr>
            <w:delText xml:space="preserve"> </w:delText>
          </w:r>
        </w:del>
      </w:ins>
    </w:p>
    <w:p w14:paraId="565E4C2A" w14:textId="77777777" w:rsidR="00471824" w:rsidRDefault="005A7D56" w:rsidP="009A6377">
      <w:pPr>
        <w:pPrChange w:id="357" w:author="Naehyuk Yoo" w:date="2024-10-11T14:12:00Z" w16du:dateUtc="2024-10-11T05:12:00Z">
          <w:pPr>
            <w:pStyle w:val="1"/>
            <w:numPr>
              <w:numId w:val="0"/>
            </w:numPr>
            <w:tabs>
              <w:tab w:val="clear" w:pos="0"/>
            </w:tabs>
            <w:suppressAutoHyphens/>
            <w:ind w:left="0" w:firstLine="0"/>
          </w:pPr>
        </w:pPrChange>
      </w:pPr>
      <w:del w:id="358" w:author="만든 이" w:date="2024-10-09T12:53:00Z">
        <w:r w:rsidDel="00D15BD0">
          <w:rPr>
            <w:lang w:eastAsia="ko-KR"/>
          </w:rPr>
          <w:delText xml:space="preserve"> OF DR</w:delText>
        </w:r>
      </w:del>
      <w:del w:id="359" w:author="만든 이" w:date="2024-10-09T12:52:00Z">
        <w:r w:rsidDel="00D15BD0">
          <w:rPr>
            <w:lang w:eastAsia="ko-KR"/>
          </w:rPr>
          <w:delText>ON</w:delText>
        </w:r>
        <w:bookmarkEnd w:id="342"/>
        <w:r w:rsidDel="00D15BD0">
          <w:rPr>
            <w:lang w:eastAsia="ko-KR"/>
          </w:rPr>
          <w:delText>E</w:delText>
        </w:r>
      </w:del>
    </w:p>
    <w:p w14:paraId="7A9CC584" w14:textId="77777777" w:rsidR="00471824" w:rsidRDefault="00CD326B">
      <w:pPr>
        <w:pStyle w:val="2"/>
        <w:spacing w:before="0" w:after="0" w:line="216" w:lineRule="atLeast"/>
        <w:ind w:right="0"/>
        <w:rPr>
          <w:noProof/>
          <w:color w:val="000000"/>
          <w:lang w:val="en-IE" w:eastAsia="en-IE"/>
        </w:rPr>
      </w:pPr>
      <w:bookmarkStart w:id="360" w:name="_Toc1713334306"/>
      <w:bookmarkStart w:id="361" w:name="_Toc179548835"/>
      <w:ins w:id="362" w:author="만든 이" w:date="2024-10-09T13:16:00Z">
        <w:r>
          <w:rPr>
            <w:noProof/>
            <w:lang w:val="en-IE" w:eastAsia="ko-KR"/>
          </w:rPr>
          <w:lastRenderedPageBreak/>
          <w:t>General Information</w:t>
        </w:r>
      </w:ins>
      <w:bookmarkEnd w:id="361"/>
      <w:del w:id="363" w:author="만든 이" w:date="2024-10-09T13:16:00Z">
        <w:r w:rsidR="005A7D56" w:rsidDel="00CD326B">
          <w:rPr>
            <w:noProof/>
            <w:lang w:val="en-IE" w:eastAsia="ko-KR"/>
          </w:rPr>
          <w:delText>PRE-operation chec</w:delText>
        </w:r>
        <w:bookmarkEnd w:id="360"/>
        <w:r w:rsidR="005A7D56" w:rsidDel="00CD326B">
          <w:rPr>
            <w:noProof/>
            <w:lang w:val="en-IE" w:eastAsia="ko-KR"/>
          </w:rPr>
          <w:delText>k</w:delText>
        </w:r>
      </w:del>
    </w:p>
    <w:p w14:paraId="6B52461F" w14:textId="77777777" w:rsidR="00471824" w:rsidRDefault="00471824">
      <w:pPr>
        <w:pStyle w:val="Heading2separationline"/>
        <w:rPr>
          <w:lang w:val="en-IE" w:eastAsia="en-IE"/>
        </w:rPr>
      </w:pPr>
    </w:p>
    <w:p w14:paraId="4E590620" w14:textId="77777777" w:rsidR="00CD326B" w:rsidRDefault="00CD326B">
      <w:pPr>
        <w:rPr>
          <w:ins w:id="364" w:author="만든 이" w:date="2024-10-09T13:16:00Z"/>
          <w:color w:val="000000"/>
          <w:lang w:val="en-US" w:eastAsia="ko-KR"/>
        </w:rPr>
      </w:pPr>
      <w:ins w:id="365" w:author="만든 이" w:date="2024-10-09T13:16:00Z">
        <w:r w:rsidRPr="00CD326B">
          <w:rPr>
            <w:color w:val="000000"/>
            <w:lang w:val="en-US" w:eastAsia="ko-KR"/>
          </w:rPr>
          <w:t xml:space="preserve">This chapter </w:t>
        </w:r>
      </w:ins>
      <w:ins w:id="366" w:author="만든 이" w:date="2024-10-09T13:22:00Z">
        <w:r>
          <w:rPr>
            <w:color w:val="000000"/>
            <w:lang w:val="en-US" w:eastAsia="ko-KR"/>
          </w:rPr>
          <w:t>should provide</w:t>
        </w:r>
      </w:ins>
      <w:ins w:id="367" w:author="만든 이" w:date="2024-10-09T13:16:00Z">
        <w:r w:rsidRPr="00CD326B">
          <w:rPr>
            <w:color w:val="000000"/>
            <w:lang w:val="en-US" w:eastAsia="ko-KR"/>
          </w:rPr>
          <w:t xml:space="preserve"> an overview of the drone operator’s commitment to regulatory compliance, safety, and responsible operations, outlining key policies on security, environmental impact, and organizational structure.</w:t>
        </w:r>
      </w:ins>
    </w:p>
    <w:p w14:paraId="484CE4FF" w14:textId="77777777" w:rsidR="00471824" w:rsidDel="00CD326B" w:rsidRDefault="005A7D56">
      <w:pPr>
        <w:pStyle w:val="ad"/>
        <w:jc w:val="left"/>
        <w:rPr>
          <w:del w:id="368" w:author="만든 이" w:date="2024-10-09T13:16:00Z"/>
          <w:color w:val="000000"/>
          <w:lang w:eastAsia="ko-KR"/>
        </w:rPr>
      </w:pPr>
      <w:del w:id="369" w:author="만든 이" w:date="2024-10-09T13:16:00Z">
        <w:r w:rsidDel="00CD326B">
          <w:rPr>
            <w:rFonts w:hint="eastAsia"/>
            <w:color w:val="000000"/>
            <w:lang w:eastAsia="ko-KR"/>
          </w:rPr>
          <w:delText xml:space="preserve">Pre-operational checks should include notifying relevant entities within the operational areas if drone manoeuvres impact ship operations, VTS centres, and providing a preliminary notice to seafarers, if necessary, via </w:delText>
        </w:r>
        <w:r w:rsidDel="00CD326B">
          <w:rPr>
            <w:rFonts w:hint="eastAsia"/>
            <w:color w:val="E94E1B"/>
            <w:lang w:eastAsia="ko-KR"/>
          </w:rPr>
          <w:delText>Maritime Safety Information (MSI).</w:delText>
        </w:r>
      </w:del>
    </w:p>
    <w:p w14:paraId="48F9EFA4" w14:textId="77777777" w:rsidR="00471824" w:rsidDel="00CD326B" w:rsidRDefault="005A7D56">
      <w:pPr>
        <w:pStyle w:val="ad"/>
        <w:jc w:val="left"/>
        <w:rPr>
          <w:del w:id="370" w:author="만든 이" w:date="2024-10-09T13:16:00Z"/>
          <w:color w:val="000000"/>
          <w:lang w:eastAsia="ko-KR"/>
        </w:rPr>
      </w:pPr>
      <w:del w:id="371" w:author="만든 이" w:date="2024-10-09T13:16:00Z">
        <w:r w:rsidDel="00CD326B">
          <w:rPr>
            <w:rFonts w:hint="eastAsia"/>
            <w:color w:val="000000"/>
            <w:lang w:eastAsia="ko-KR"/>
          </w:rPr>
          <w:delText>The Drone Pilot should regularly assess environmental factors, such as national parks, no-operation zones, restricted airspaces, and hazards, to ensure the safe operation of drones.</w:delText>
        </w:r>
      </w:del>
    </w:p>
    <w:p w14:paraId="376B3AB9" w14:textId="77777777" w:rsidR="00471824" w:rsidDel="00CD326B" w:rsidRDefault="005A7D56">
      <w:pPr>
        <w:pStyle w:val="ad"/>
        <w:jc w:val="left"/>
        <w:rPr>
          <w:del w:id="372" w:author="만든 이" w:date="2024-10-09T13:16:00Z"/>
          <w:color w:val="000000"/>
          <w:lang w:eastAsia="ko-KR"/>
        </w:rPr>
      </w:pPr>
      <w:del w:id="373" w:author="만든 이" w:date="2024-10-09T13:16:00Z">
        <w:r w:rsidDel="00CD326B">
          <w:rPr>
            <w:rFonts w:hint="eastAsia"/>
            <w:color w:val="000000"/>
            <w:lang w:eastAsia="ko-KR"/>
          </w:rPr>
          <w:delText>Additionally, the Drone Pilot should consider engaging with the local community and raising awareness of intended drone operations. They should also check local weather conditions, ensure a safe operating area, and address other environmental concerns such as nesting birds and noise pollution.</w:delText>
        </w:r>
      </w:del>
    </w:p>
    <w:p w14:paraId="27B8A460" w14:textId="77777777" w:rsidR="00471824" w:rsidDel="00CD326B" w:rsidRDefault="00471824">
      <w:pPr>
        <w:pStyle w:val="ad"/>
        <w:jc w:val="left"/>
        <w:rPr>
          <w:del w:id="374" w:author="만든 이" w:date="2024-10-09T13:16:00Z"/>
          <w:color w:val="000000"/>
          <w:lang w:eastAsia="ko-KR"/>
        </w:rPr>
      </w:pPr>
    </w:p>
    <w:p w14:paraId="7186B031" w14:textId="77777777" w:rsidR="00471824" w:rsidDel="00CD326B" w:rsidRDefault="005A7D56">
      <w:pPr>
        <w:pStyle w:val="ad"/>
        <w:jc w:val="left"/>
        <w:rPr>
          <w:del w:id="375" w:author="만든 이" w:date="2024-10-09T13:16:00Z"/>
          <w:color w:val="FF0000"/>
          <w:lang w:eastAsia="ko-KR"/>
        </w:rPr>
      </w:pPr>
      <w:del w:id="376" w:author="만든 이" w:date="2024-10-09T13:16:00Z">
        <w:r w:rsidDel="00CD326B">
          <w:rPr>
            <w:rFonts w:hint="eastAsia"/>
            <w:color w:val="000000"/>
            <w:lang w:eastAsia="ko-KR"/>
          </w:rPr>
          <w:delText>Furthermore, the Drone Pilot should check the drone recovery plan or procedure, considering weather conditions and the operation area.</w:delText>
        </w:r>
      </w:del>
    </w:p>
    <w:p w14:paraId="57224647" w14:textId="77777777" w:rsidR="00471824" w:rsidRDefault="00471824"/>
    <w:p w14:paraId="58EF0302" w14:textId="77777777" w:rsidR="00471824" w:rsidRDefault="005A7D56" w:rsidP="009A6377">
      <w:pPr>
        <w:pStyle w:val="3"/>
        <w:rPr>
          <w:color w:val="000000"/>
        </w:rPr>
        <w:pPrChange w:id="377" w:author="Naehyuk Yoo" w:date="2024-10-11T14:08:00Z" w16du:dateUtc="2024-10-11T05:08:00Z">
          <w:pPr>
            <w:pStyle w:val="2"/>
            <w:spacing w:before="0" w:after="0" w:line="216" w:lineRule="atLeast"/>
            <w:ind w:right="0"/>
          </w:pPr>
        </w:pPrChange>
      </w:pPr>
      <w:bookmarkStart w:id="378" w:name="_Toc1713334307"/>
      <w:del w:id="379" w:author="만든 이" w:date="2024-10-09T13:16:00Z">
        <w:r w:rsidDel="00CD326B">
          <w:rPr>
            <w:lang w:eastAsia="ko-KR"/>
          </w:rPr>
          <w:delText>pre-operation inspectio</w:delText>
        </w:r>
        <w:bookmarkEnd w:id="378"/>
        <w:r w:rsidDel="00CD326B">
          <w:rPr>
            <w:lang w:eastAsia="ko-KR"/>
          </w:rPr>
          <w:delText xml:space="preserve">n </w:delText>
        </w:r>
      </w:del>
      <w:bookmarkStart w:id="380" w:name="_Toc179548836"/>
      <w:ins w:id="381" w:author="만든 이" w:date="2024-10-09T13:16:00Z">
        <w:r w:rsidR="00CD326B">
          <w:rPr>
            <w:lang w:eastAsia="ko-KR"/>
          </w:rPr>
          <w:t xml:space="preserve">Opening </w:t>
        </w:r>
      </w:ins>
      <w:ins w:id="382" w:author="만든 이" w:date="2024-10-09T13:17:00Z">
        <w:r w:rsidR="00CD326B">
          <w:rPr>
            <w:lang w:eastAsia="ko-KR"/>
          </w:rPr>
          <w:t>Statement</w:t>
        </w:r>
        <w:bookmarkEnd w:id="380"/>
        <w:r w:rsidR="00CD326B">
          <w:rPr>
            <w:lang w:eastAsia="ko-KR"/>
          </w:rPr>
          <w:t xml:space="preserve"> </w:t>
        </w:r>
      </w:ins>
    </w:p>
    <w:p w14:paraId="64534F2C" w14:textId="77777777" w:rsidR="00471824" w:rsidRDefault="00471824">
      <w:pPr>
        <w:pStyle w:val="Heading1separationline"/>
      </w:pPr>
      <w:bookmarkStart w:id="383" w:name="_Toc59433226"/>
      <w:bookmarkStart w:id="384" w:name="_Toc62558400"/>
    </w:p>
    <w:p w14:paraId="6B1136F4" w14:textId="77777777" w:rsidR="00CD326B" w:rsidRDefault="00CD326B" w:rsidP="00CD326B">
      <w:pPr>
        <w:rPr>
          <w:ins w:id="385" w:author="만든 이" w:date="2024-10-09T13:18:00Z"/>
          <w:lang w:val="en-US"/>
        </w:rPr>
      </w:pPr>
      <w:ins w:id="386" w:author="만든 이" w:date="2024-10-09T13:18:00Z">
        <w:r>
          <w:rPr>
            <w:lang w:val="en-US"/>
          </w:rPr>
          <w:t>The operator should  commit to adhere</w:t>
        </w:r>
        <w:r w:rsidRPr="00402BCC">
          <w:rPr>
            <w:lang w:val="en-US"/>
          </w:rPr>
          <w:t xml:space="preserve"> to all relevant national and regional (EU) regulations governing UAV operations. The focus is on ensuring safety, following operational procedures, and fostering a "Just Culture" where personnel can report safety concerns without fear of reprisal.</w:t>
        </w:r>
      </w:ins>
    </w:p>
    <w:p w14:paraId="0E762508" w14:textId="77777777" w:rsidR="00471824" w:rsidDel="00CD326B" w:rsidRDefault="005A7D56">
      <w:pPr>
        <w:pStyle w:val="ad"/>
        <w:rPr>
          <w:del w:id="387" w:author="만든 이" w:date="2024-10-09T13:18:00Z"/>
          <w:lang w:eastAsia="ko-KR"/>
        </w:rPr>
      </w:pPr>
      <w:del w:id="388" w:author="만든 이" w:date="2024-10-09T13:18:00Z">
        <w:r w:rsidDel="00CD326B">
          <w:rPr>
            <w:lang w:eastAsia="ko-KR"/>
          </w:rPr>
          <w:delText>The Drone Pilot should inspect drones according to the manufacturer’s instruction before operation.</w:delText>
        </w:r>
      </w:del>
    </w:p>
    <w:p w14:paraId="65775715" w14:textId="77777777" w:rsidR="00471824" w:rsidDel="00CD326B" w:rsidRDefault="005A7D56">
      <w:pPr>
        <w:pStyle w:val="ad"/>
        <w:rPr>
          <w:del w:id="389" w:author="만든 이" w:date="2024-10-09T13:18:00Z"/>
          <w:lang w:eastAsia="ko-KR"/>
        </w:rPr>
      </w:pPr>
      <w:del w:id="390" w:author="만든 이" w:date="2024-10-09T13:18:00Z">
        <w:r w:rsidDel="00CD326B">
          <w:rPr>
            <w:lang w:eastAsia="ko-KR"/>
          </w:rPr>
          <w:delText>These may include:</w:delText>
        </w:r>
      </w:del>
    </w:p>
    <w:p w14:paraId="2E549CCB" w14:textId="77777777" w:rsidR="00471824" w:rsidDel="00CD326B" w:rsidRDefault="005A7D56">
      <w:pPr>
        <w:pStyle w:val="Bullet1-recommendation"/>
        <w:numPr>
          <w:ilvl w:val="0"/>
          <w:numId w:val="3"/>
        </w:numPr>
        <w:rPr>
          <w:del w:id="391" w:author="만든 이" w:date="2024-10-09T13:18:00Z"/>
          <w:lang w:eastAsia="ko-KR"/>
        </w:rPr>
      </w:pPr>
      <w:del w:id="392" w:author="만든 이" w:date="2024-10-09T13:18:00Z">
        <w:r w:rsidDel="00CD326B">
          <w:rPr>
            <w:lang w:eastAsia="ko-KR"/>
          </w:rPr>
          <w:delText xml:space="preserve">Checking </w:delText>
        </w:r>
        <w:r w:rsidDel="00CD326B">
          <w:delText xml:space="preserve">that the propellers are properly </w:delText>
        </w:r>
        <w:r w:rsidDel="00CD326B">
          <w:rPr>
            <w:lang w:eastAsia="ko-KR"/>
          </w:rPr>
          <w:delText>equipped</w:delText>
        </w:r>
        <w:r w:rsidDel="00CD326B">
          <w:delText xml:space="preserve"> and secured to the </w:delText>
        </w:r>
        <w:r w:rsidDel="00CD326B">
          <w:rPr>
            <w:lang w:eastAsia="ko-KR"/>
          </w:rPr>
          <w:delText>drone</w:delText>
        </w:r>
        <w:r w:rsidDel="00CD326B">
          <w:delText xml:space="preserve"> body.</w:delText>
        </w:r>
      </w:del>
    </w:p>
    <w:p w14:paraId="7F0FDB41" w14:textId="77777777" w:rsidR="00471824" w:rsidDel="00CD326B" w:rsidRDefault="005A7D56">
      <w:pPr>
        <w:pStyle w:val="Bullet1-recommendation"/>
        <w:numPr>
          <w:ilvl w:val="0"/>
          <w:numId w:val="3"/>
        </w:numPr>
        <w:rPr>
          <w:del w:id="393" w:author="만든 이" w:date="2024-10-09T13:18:00Z"/>
          <w:color w:val="000000"/>
          <w:lang w:eastAsia="ko-KR"/>
        </w:rPr>
      </w:pPr>
      <w:del w:id="394" w:author="만든 이" w:date="2024-10-09T13:18:00Z">
        <w:r w:rsidDel="00CD326B">
          <w:rPr>
            <w:lang w:eastAsia="ko-KR"/>
          </w:rPr>
          <w:delText>Ensuring that the batteries of drones and</w:delText>
        </w:r>
        <w:r w:rsidDel="00CD326B">
          <w:delText xml:space="preserve"> controllers are accurately </w:delText>
        </w:r>
        <w:r w:rsidDel="00CD326B">
          <w:rPr>
            <w:lang w:eastAsia="ko-KR"/>
          </w:rPr>
          <w:delText>fitted,</w:delText>
        </w:r>
        <w:r w:rsidDel="00CD326B">
          <w:delText xml:space="preserve"> have sufficient </w:delText>
        </w:r>
        <w:r w:rsidDel="00CD326B">
          <w:rPr>
            <w:lang w:eastAsia="ko-KR"/>
          </w:rPr>
          <w:delText>po</w:delText>
        </w:r>
        <w:r w:rsidDel="00CD326B">
          <w:rPr>
            <w:color w:val="000000"/>
            <w:lang w:eastAsia="ko-KR"/>
          </w:rPr>
          <w:delText xml:space="preserve">wer, and are well connected with </w:delText>
        </w:r>
        <w:r w:rsidDel="00CD326B">
          <w:rPr>
            <w:rFonts w:hint="eastAsia"/>
            <w:color w:val="000000"/>
            <w:lang w:eastAsia="ko-KR"/>
          </w:rPr>
          <w:delText>manoeuvring</w:delText>
        </w:r>
        <w:r w:rsidDel="00CD326B">
          <w:rPr>
            <w:color w:val="000000"/>
            <w:lang w:eastAsia="ko-KR"/>
          </w:rPr>
          <w:delText xml:space="preserve"> system</w:delText>
        </w:r>
        <w:r w:rsidDel="00CD326B">
          <w:rPr>
            <w:color w:val="000000"/>
          </w:rPr>
          <w:delText xml:space="preserve">. </w:delText>
        </w:r>
        <w:r w:rsidDel="00CD326B">
          <w:rPr>
            <w:color w:val="000000"/>
            <w:lang w:eastAsia="ko-KR"/>
          </w:rPr>
          <w:delText>This is especially important to prepare</w:delText>
        </w:r>
        <w:r w:rsidDel="00CD326B">
          <w:rPr>
            <w:color w:val="000000"/>
          </w:rPr>
          <w:delText xml:space="preserve"> for low-temperature situations such as rapid battery discharge. </w:delText>
        </w:r>
        <w:r w:rsidDel="00CD326B">
          <w:rPr>
            <w:color w:val="000000"/>
            <w:lang w:eastAsia="ko-KR"/>
          </w:rPr>
          <w:delText xml:space="preserve"> </w:delText>
        </w:r>
      </w:del>
    </w:p>
    <w:p w14:paraId="1E5B3FB5" w14:textId="77777777" w:rsidR="00471824" w:rsidDel="00CD326B" w:rsidRDefault="005A7D56">
      <w:pPr>
        <w:pStyle w:val="Bullet1-recommendation"/>
        <w:numPr>
          <w:ilvl w:val="0"/>
          <w:numId w:val="3"/>
        </w:numPr>
        <w:rPr>
          <w:del w:id="395" w:author="만든 이" w:date="2024-10-09T13:18:00Z"/>
          <w:color w:val="000000"/>
          <w:lang w:eastAsia="ko-KR"/>
        </w:rPr>
      </w:pPr>
      <w:del w:id="396" w:author="만든 이" w:date="2024-10-09T13:18:00Z">
        <w:r w:rsidDel="00CD326B">
          <w:rPr>
            <w:color w:val="000000"/>
            <w:lang w:eastAsia="ko-KR"/>
          </w:rPr>
          <w:delText xml:space="preserve">Verifying </w:delText>
        </w:r>
        <w:r w:rsidDel="00CD326B">
          <w:rPr>
            <w:color w:val="000000"/>
          </w:rPr>
          <w:delText>that the c</w:delText>
        </w:r>
        <w:r w:rsidDel="00CD326B">
          <w:rPr>
            <w:color w:val="000000"/>
            <w:lang w:eastAsia="ko-KR"/>
          </w:rPr>
          <w:delText>a</w:delText>
        </w:r>
        <w:r w:rsidDel="00CD326B">
          <w:rPr>
            <w:color w:val="000000"/>
          </w:rPr>
          <w:delText>libration</w:delText>
        </w:r>
        <w:r w:rsidDel="00CD326B">
          <w:rPr>
            <w:color w:val="000000"/>
            <w:lang w:eastAsia="ko-KR"/>
          </w:rPr>
          <w:delText>s</w:delText>
        </w:r>
        <w:r w:rsidDel="00CD326B">
          <w:rPr>
            <w:color w:val="000000"/>
          </w:rPr>
          <w:delText xml:space="preserve"> </w:delText>
        </w:r>
        <w:r w:rsidDel="00CD326B">
          <w:rPr>
            <w:color w:val="000000"/>
            <w:lang w:eastAsia="ko-KR"/>
          </w:rPr>
          <w:delText>are</w:delText>
        </w:r>
        <w:r w:rsidDel="00CD326B">
          <w:rPr>
            <w:color w:val="000000"/>
          </w:rPr>
          <w:delText xml:space="preserve"> correct and check</w:delText>
        </w:r>
        <w:r w:rsidDel="00CD326B">
          <w:rPr>
            <w:color w:val="000000"/>
            <w:lang w:eastAsia="ko-KR"/>
          </w:rPr>
          <w:delText>ing them</w:delText>
        </w:r>
        <w:r w:rsidDel="00CD326B">
          <w:rPr>
            <w:color w:val="000000"/>
          </w:rPr>
          <w:delText xml:space="preserve"> each time the battery is replaced. </w:delText>
        </w:r>
      </w:del>
    </w:p>
    <w:p w14:paraId="2DA7B63B" w14:textId="77777777" w:rsidR="00471824" w:rsidDel="00CD326B" w:rsidRDefault="005A7D56">
      <w:pPr>
        <w:pStyle w:val="Bullet1-recommendation"/>
        <w:numPr>
          <w:ilvl w:val="0"/>
          <w:numId w:val="3"/>
        </w:numPr>
        <w:rPr>
          <w:del w:id="397" w:author="만든 이" w:date="2024-10-09T13:18:00Z"/>
          <w:color w:val="000000"/>
          <w:lang w:eastAsia="ko-KR"/>
        </w:rPr>
      </w:pPr>
      <w:del w:id="398" w:author="만든 이" w:date="2024-10-09T13:18:00Z">
        <w:r w:rsidDel="00CD326B">
          <w:rPr>
            <w:color w:val="000000"/>
            <w:lang w:eastAsia="ko-KR"/>
          </w:rPr>
          <w:delText>Operating the drone after checking the radio controller’s channel access and F</w:delText>
        </w:r>
        <w:r w:rsidDel="00CD326B">
          <w:rPr>
            <w:color w:val="000000"/>
          </w:rPr>
          <w:delText>irst Person View (FPV)</w:delText>
        </w:r>
        <w:r w:rsidDel="00CD326B">
          <w:rPr>
            <w:color w:val="000000"/>
            <w:lang w:eastAsia="ko-KR"/>
          </w:rPr>
          <w:delText xml:space="preserve"> for interference.</w:delText>
        </w:r>
      </w:del>
    </w:p>
    <w:p w14:paraId="1606C71C" w14:textId="77777777" w:rsidR="00471824" w:rsidDel="00CD326B" w:rsidRDefault="005A7D56">
      <w:pPr>
        <w:pStyle w:val="Bullet1-recommendation"/>
        <w:numPr>
          <w:ilvl w:val="0"/>
          <w:numId w:val="3"/>
        </w:numPr>
        <w:rPr>
          <w:del w:id="399" w:author="만든 이" w:date="2024-10-09T13:18:00Z"/>
          <w:color w:val="FF0000"/>
          <w:lang w:eastAsia="ko-KR"/>
        </w:rPr>
      </w:pPr>
      <w:del w:id="400" w:author="만든 이" w:date="2024-10-09T13:18:00Z">
        <w:r w:rsidDel="00CD326B">
          <w:rPr>
            <w:color w:val="000000"/>
            <w:lang w:eastAsia="ko-KR"/>
          </w:rPr>
          <w:delText xml:space="preserve">Checking the status of the drone body, cable, and connection for underwater use. </w:delText>
        </w:r>
      </w:del>
    </w:p>
    <w:p w14:paraId="1D113033" w14:textId="77777777" w:rsidR="00471824" w:rsidRDefault="00471824">
      <w:pPr>
        <w:pStyle w:val="Bullet1text"/>
        <w:rPr>
          <w:lang w:eastAsia="ko-KR"/>
        </w:rPr>
      </w:pPr>
    </w:p>
    <w:p w14:paraId="3772E2C1" w14:textId="2C48891E" w:rsidR="00CD326B" w:rsidRDefault="00CD326B" w:rsidP="00681EEF">
      <w:pPr>
        <w:pStyle w:val="3"/>
        <w:rPr>
          <w:ins w:id="401" w:author="만든 이" w:date="2024-10-09T13:20:00Z"/>
          <w:lang w:eastAsia="ko-KR"/>
        </w:rPr>
        <w:pPrChange w:id="402" w:author="Naehyuk Yoo" w:date="2024-10-11T14:07:00Z" w16du:dateUtc="2024-10-11T05:07:00Z">
          <w:pPr>
            <w:pStyle w:val="ad"/>
          </w:pPr>
        </w:pPrChange>
      </w:pPr>
      <w:bookmarkStart w:id="403" w:name="_Toc179548837"/>
      <w:ins w:id="404" w:author="만든 이" w:date="2024-10-09T13:20:00Z">
        <w:r w:rsidRPr="00402BCC">
          <w:rPr>
            <w:lang w:val="en-US"/>
          </w:rPr>
          <w:t>Security and Privacy Statement</w:t>
        </w:r>
        <w:bookmarkEnd w:id="403"/>
        <w:r w:rsidDel="00CD326B">
          <w:rPr>
            <w:lang w:eastAsia="ko-KR"/>
          </w:rPr>
          <w:t xml:space="preserve"> </w:t>
        </w:r>
      </w:ins>
    </w:p>
    <w:p w14:paraId="4D71D1DE" w14:textId="77777777" w:rsidR="00CD326B" w:rsidRDefault="00CD326B" w:rsidP="00CD326B">
      <w:pPr>
        <w:rPr>
          <w:ins w:id="405" w:author="만든 이" w:date="2024-10-09T13:20:00Z"/>
          <w:lang w:val="en-US"/>
        </w:rPr>
      </w:pPr>
      <w:ins w:id="406" w:author="만든 이" w:date="2024-10-09T13:20:00Z">
        <w:r w:rsidRPr="00402BCC">
          <w:rPr>
            <w:lang w:val="en-US"/>
          </w:rPr>
          <w:t>The operato</w:t>
        </w:r>
        <w:r>
          <w:rPr>
            <w:lang w:val="en-US"/>
          </w:rPr>
          <w:t xml:space="preserve"> should ensure</w:t>
        </w:r>
        <w:r w:rsidRPr="00402BCC">
          <w:rPr>
            <w:lang w:val="en-US"/>
          </w:rPr>
          <w:t xml:space="preserve"> the protection of personal data and operational information in compliance with GDPR and internal policies. Systems are in place to safeguard against unauthorized access, misuse, or loss of sensitive information.</w:t>
        </w:r>
      </w:ins>
    </w:p>
    <w:p w14:paraId="228CFDA1" w14:textId="77777777" w:rsidR="00CD326B" w:rsidRPr="00F10EBA" w:rsidRDefault="00CD326B">
      <w:pPr>
        <w:pStyle w:val="ad"/>
        <w:ind w:left="720"/>
        <w:rPr>
          <w:ins w:id="407" w:author="만든 이" w:date="2024-10-09T13:20:00Z"/>
          <w:lang w:val="en-US" w:eastAsia="ko-KR"/>
          <w:rPrChange w:id="408" w:author="만든 이" w:date="2024-10-09T13:20:00Z">
            <w:rPr>
              <w:ins w:id="409" w:author="만든 이" w:date="2024-10-09T13:20:00Z"/>
              <w:lang w:eastAsia="ko-KR"/>
            </w:rPr>
          </w:rPrChange>
        </w:rPr>
        <w:pPrChange w:id="410" w:author="만든 이" w:date="2024-10-09T13:20:00Z">
          <w:pPr>
            <w:pStyle w:val="ad"/>
          </w:pPr>
        </w:pPrChange>
      </w:pPr>
    </w:p>
    <w:p w14:paraId="15EAC403" w14:textId="7C6E9D60" w:rsidR="00CD326B" w:rsidRDefault="00CD326B" w:rsidP="00681EEF">
      <w:pPr>
        <w:pStyle w:val="3"/>
        <w:rPr>
          <w:ins w:id="411" w:author="만든 이" w:date="2024-10-09T13:21:00Z"/>
          <w:lang w:eastAsia="ko-KR"/>
        </w:rPr>
        <w:pPrChange w:id="412" w:author="Naehyuk Yoo" w:date="2024-10-11T14:07:00Z" w16du:dateUtc="2024-10-11T05:07:00Z">
          <w:pPr>
            <w:pStyle w:val="ad"/>
          </w:pPr>
        </w:pPrChange>
      </w:pPr>
      <w:bookmarkStart w:id="413" w:name="_Toc179548838"/>
      <w:ins w:id="414" w:author="만든 이" w:date="2024-10-09T13:21:00Z">
        <w:r>
          <w:rPr>
            <w:lang w:eastAsia="ko-KR"/>
          </w:rPr>
          <w:t>Enviro</w:t>
        </w:r>
      </w:ins>
      <w:ins w:id="415" w:author="Naehyuk Yoo" w:date="2024-10-11T14:07:00Z" w16du:dateUtc="2024-10-11T05:07:00Z">
        <w:r w:rsidR="009A6377">
          <w:rPr>
            <w:rFonts w:hint="eastAsia"/>
            <w:lang w:eastAsia="ko-KR"/>
          </w:rPr>
          <w:t>n</w:t>
        </w:r>
      </w:ins>
      <w:ins w:id="416" w:author="만든 이" w:date="2024-10-09T13:21:00Z">
        <w:r>
          <w:rPr>
            <w:lang w:eastAsia="ko-KR"/>
          </w:rPr>
          <w:t>mental Statement</w:t>
        </w:r>
        <w:bookmarkEnd w:id="413"/>
      </w:ins>
    </w:p>
    <w:p w14:paraId="6A6E553E" w14:textId="77777777" w:rsidR="00CD326B" w:rsidRDefault="00CD326B" w:rsidP="00CD326B">
      <w:pPr>
        <w:pStyle w:val="ad"/>
        <w:rPr>
          <w:ins w:id="417" w:author="만든 이" w:date="2024-10-09T13:22:00Z"/>
          <w:lang w:val="en-US"/>
        </w:rPr>
      </w:pPr>
      <w:ins w:id="418" w:author="만든 이" w:date="2024-10-09T13:21:00Z">
        <w:r>
          <w:rPr>
            <w:lang w:val="en-US"/>
          </w:rPr>
          <w:t xml:space="preserve">The operator should be </w:t>
        </w:r>
        <w:r w:rsidRPr="00402BCC">
          <w:rPr>
            <w:lang w:val="en-US"/>
          </w:rPr>
          <w:t>dedicated to minimizing environmental impact through sustainable practices. Efforts include reducing noise, emissions, and energy consumption during operations to promote eco-friendly drone use</w:t>
        </w:r>
      </w:ins>
    </w:p>
    <w:p w14:paraId="25C92788" w14:textId="77777777" w:rsidR="00CD326B" w:rsidRDefault="00CD326B" w:rsidP="00CD326B">
      <w:pPr>
        <w:pStyle w:val="ad"/>
        <w:rPr>
          <w:ins w:id="419" w:author="만든 이" w:date="2024-10-09T13:22:00Z"/>
          <w:lang w:eastAsia="ko-KR"/>
        </w:rPr>
      </w:pPr>
    </w:p>
    <w:p w14:paraId="30FE577C" w14:textId="77777777" w:rsidR="00CD326B" w:rsidRDefault="00CD326B" w:rsidP="009A6377">
      <w:pPr>
        <w:pStyle w:val="3"/>
        <w:rPr>
          <w:ins w:id="420" w:author="만든 이" w:date="2024-10-09T13:23:00Z"/>
          <w:lang w:eastAsia="ko-KR"/>
        </w:rPr>
        <w:pPrChange w:id="421" w:author="Naehyuk Yoo" w:date="2024-10-11T14:09:00Z" w16du:dateUtc="2024-10-11T05:09:00Z">
          <w:pPr>
            <w:pStyle w:val="ad"/>
          </w:pPr>
        </w:pPrChange>
      </w:pPr>
      <w:bookmarkStart w:id="422" w:name="_Toc179548839"/>
      <w:ins w:id="423" w:author="만든 이" w:date="2024-10-09T13:23:00Z">
        <w:r>
          <w:rPr>
            <w:lang w:eastAsia="ko-KR"/>
          </w:rPr>
          <w:t>Operational Organization</w:t>
        </w:r>
        <w:bookmarkEnd w:id="422"/>
      </w:ins>
    </w:p>
    <w:p w14:paraId="286F0A0A" w14:textId="77777777" w:rsidR="00CD326B" w:rsidRDefault="00CD326B" w:rsidP="00CD326B">
      <w:pPr>
        <w:pStyle w:val="ad"/>
        <w:rPr>
          <w:ins w:id="424" w:author="만든 이" w:date="2024-10-09T13:21:00Z"/>
          <w:lang w:eastAsia="ko-KR"/>
        </w:rPr>
      </w:pPr>
      <w:ins w:id="425" w:author="만든 이" w:date="2024-10-09T13:23:00Z">
        <w:r w:rsidRPr="00CD326B">
          <w:rPr>
            <w:lang w:eastAsia="ko-KR"/>
          </w:rPr>
          <w:t>This section provides an overview of the organizational structure, detailing the roles and responsibilities of key personnel, including operators, pilots, and maintenance crew. An organizational chart may be included to visualize the hierarchy and responsibilities within the team.</w:t>
        </w:r>
      </w:ins>
    </w:p>
    <w:p w14:paraId="46E0DAE1" w14:textId="77777777" w:rsidR="00471824" w:rsidDel="00CD326B" w:rsidRDefault="005A7D56">
      <w:pPr>
        <w:pStyle w:val="Bullet1text"/>
        <w:ind w:left="0"/>
        <w:rPr>
          <w:del w:id="426" w:author="만든 이" w:date="2024-10-09T13:19:00Z"/>
          <w:lang w:eastAsia="ko-KR"/>
        </w:rPr>
      </w:pPr>
      <w:del w:id="427" w:author="만든 이" w:date="2024-10-09T13:19:00Z">
        <w:r w:rsidDel="00CD326B">
          <w:rPr>
            <w:lang w:eastAsia="ko-KR"/>
          </w:rPr>
          <w:delText>Operational aspects to consider include:</w:delText>
        </w:r>
      </w:del>
    </w:p>
    <w:p w14:paraId="3B39BAE3" w14:textId="77777777" w:rsidR="00471824" w:rsidDel="00CD326B" w:rsidRDefault="005A7D56">
      <w:pPr>
        <w:pStyle w:val="Bullet1-recommendation"/>
        <w:ind w:left="0" w:firstLine="0"/>
        <w:rPr>
          <w:del w:id="428" w:author="만든 이" w:date="2024-10-09T13:19:00Z"/>
          <w:color w:val="000000"/>
          <w:lang w:eastAsia="ko-KR"/>
        </w:rPr>
        <w:pPrChange w:id="429" w:author="Michael Pfeiffer" w:date="2024-10-09T13:22:00Z">
          <w:pPr>
            <w:pStyle w:val="Bullet1-recommendation"/>
            <w:numPr>
              <w:numId w:val="3"/>
            </w:numPr>
            <w:ind w:left="927" w:hanging="360"/>
          </w:pPr>
        </w:pPrChange>
      </w:pPr>
      <w:del w:id="430" w:author="만든 이" w:date="2024-10-09T13:19:00Z">
        <w:r w:rsidDel="00CD326B">
          <w:rPr>
            <w:rFonts w:hint="eastAsia"/>
            <w:color w:val="000000"/>
            <w:lang w:eastAsia="ko-KR"/>
          </w:rPr>
          <w:delText>The Responsible Authority conducting risk analysis.</w:delText>
        </w:r>
      </w:del>
    </w:p>
    <w:p w14:paraId="30C36571" w14:textId="77777777" w:rsidR="00471824" w:rsidDel="00CD326B" w:rsidRDefault="005A7D56">
      <w:pPr>
        <w:pStyle w:val="Bullet1-recommendation"/>
        <w:ind w:left="0" w:firstLine="0"/>
        <w:rPr>
          <w:del w:id="431" w:author="만든 이" w:date="2024-10-09T13:19:00Z"/>
          <w:color w:val="000000"/>
          <w:lang w:eastAsia="ko-KR"/>
        </w:rPr>
        <w:pPrChange w:id="432" w:author="Michael Pfeiffer" w:date="2024-10-09T13:22:00Z">
          <w:pPr>
            <w:pStyle w:val="Bullet1-recommendation"/>
            <w:numPr>
              <w:numId w:val="3"/>
            </w:numPr>
            <w:ind w:left="927" w:hanging="360"/>
          </w:pPr>
        </w:pPrChange>
      </w:pPr>
      <w:del w:id="433" w:author="만든 이" w:date="2024-10-09T13:19:00Z">
        <w:r w:rsidDel="00CD326B">
          <w:rPr>
            <w:color w:val="000000"/>
            <w:lang w:eastAsia="ko-KR"/>
          </w:rPr>
          <w:delText>Drone Pilot</w:delText>
        </w:r>
        <w:r w:rsidDel="00CD326B">
          <w:rPr>
            <w:color w:val="000000"/>
          </w:rPr>
          <w:delText xml:space="preserve"> check</w:delText>
        </w:r>
        <w:r w:rsidDel="00CD326B">
          <w:rPr>
            <w:color w:val="000000"/>
            <w:lang w:eastAsia="ko-KR"/>
          </w:rPr>
          <w:delText>ing</w:delText>
        </w:r>
        <w:r w:rsidDel="00CD326B">
          <w:rPr>
            <w:color w:val="000000"/>
          </w:rPr>
          <w:delText xml:space="preserve"> </w:delText>
        </w:r>
        <w:r w:rsidDel="00CD326B">
          <w:rPr>
            <w:color w:val="000000"/>
            <w:lang w:eastAsia="ko-KR"/>
          </w:rPr>
          <w:delText>to be</w:delText>
        </w:r>
        <w:r w:rsidDel="00CD326B">
          <w:rPr>
            <w:color w:val="000000"/>
          </w:rPr>
          <w:delText xml:space="preserve"> flown is </w:delText>
        </w:r>
        <w:r w:rsidDel="00CD326B">
          <w:rPr>
            <w:color w:val="000000"/>
            <w:lang w:eastAsia="ko-KR"/>
          </w:rPr>
          <w:delText xml:space="preserve">a </w:delText>
        </w:r>
        <w:r w:rsidDel="00CD326B">
          <w:rPr>
            <w:color w:val="000000"/>
          </w:rPr>
          <w:delText xml:space="preserve">radio interference area, such as Wi-Fi, and </w:delText>
        </w:r>
        <w:r w:rsidDel="00CD326B">
          <w:rPr>
            <w:color w:val="000000"/>
            <w:lang w:eastAsia="ko-KR"/>
          </w:rPr>
          <w:delText xml:space="preserve">ensuring that </w:delText>
        </w:r>
        <w:r w:rsidDel="00CD326B">
          <w:rPr>
            <w:color w:val="000000"/>
          </w:rPr>
          <w:delText>satellite navigation (G</w:delText>
        </w:r>
        <w:r w:rsidDel="00CD326B">
          <w:rPr>
            <w:color w:val="000000"/>
            <w:lang w:eastAsia="ko-KR"/>
          </w:rPr>
          <w:delText>NSS</w:delText>
        </w:r>
        <w:r w:rsidDel="00CD326B">
          <w:rPr>
            <w:color w:val="000000"/>
          </w:rPr>
          <w:delText xml:space="preserve">) signals are sufficiently received. </w:delText>
        </w:r>
      </w:del>
    </w:p>
    <w:p w14:paraId="531764C2" w14:textId="77777777" w:rsidR="00471824" w:rsidDel="00CD326B" w:rsidRDefault="005A7D56">
      <w:pPr>
        <w:pStyle w:val="Bullet1-recommendation"/>
        <w:ind w:left="0" w:firstLine="0"/>
        <w:rPr>
          <w:del w:id="434" w:author="만든 이" w:date="2024-10-09T13:19:00Z"/>
          <w:color w:val="000000"/>
          <w:lang w:eastAsia="ko-KR"/>
        </w:rPr>
        <w:pPrChange w:id="435" w:author="Michael Pfeiffer" w:date="2024-10-09T13:22:00Z">
          <w:pPr>
            <w:pStyle w:val="Bullet1-recommendation"/>
            <w:numPr>
              <w:numId w:val="3"/>
            </w:numPr>
            <w:ind w:left="927" w:hanging="360"/>
          </w:pPr>
        </w:pPrChange>
      </w:pPr>
      <w:del w:id="436" w:author="만든 이" w:date="2024-10-09T13:19:00Z">
        <w:r w:rsidDel="00CD326B">
          <w:rPr>
            <w:color w:val="000000"/>
            <w:lang w:eastAsia="ko-KR"/>
          </w:rPr>
          <w:delText>Checking the</w:delText>
        </w:r>
        <w:r w:rsidDel="00CD326B">
          <w:rPr>
            <w:color w:val="000000"/>
          </w:rPr>
          <w:delText xml:space="preserve"> </w:delText>
        </w:r>
        <w:r w:rsidDel="00CD326B">
          <w:rPr>
            <w:color w:val="000000"/>
            <w:lang w:eastAsia="ko-KR"/>
          </w:rPr>
          <w:delText xml:space="preserve">solar flare activity </w:delText>
        </w:r>
        <w:r w:rsidDel="00CD326B">
          <w:rPr>
            <w:color w:val="000000"/>
          </w:rPr>
          <w:delText>and disturbance and refrain</w:delText>
        </w:r>
        <w:r w:rsidDel="00CD326B">
          <w:rPr>
            <w:color w:val="000000"/>
            <w:lang w:eastAsia="ko-KR"/>
          </w:rPr>
          <w:delText>ing</w:delText>
        </w:r>
        <w:r w:rsidDel="00CD326B">
          <w:rPr>
            <w:color w:val="000000"/>
          </w:rPr>
          <w:delText xml:space="preserve"> from flying if the magnetic field index is </w:delText>
        </w:r>
        <w:r w:rsidDel="00CD326B">
          <w:rPr>
            <w:color w:val="000000"/>
            <w:lang w:eastAsia="ko-KR"/>
          </w:rPr>
          <w:delText>higher manufacturer instructions</w:delText>
        </w:r>
        <w:r w:rsidDel="00CD326B">
          <w:rPr>
            <w:color w:val="000000"/>
          </w:rPr>
          <w:delText xml:space="preserve">. However, </w:delText>
        </w:r>
        <w:r w:rsidDel="00CD326B">
          <w:rPr>
            <w:color w:val="000000"/>
            <w:lang w:eastAsia="ko-KR"/>
          </w:rPr>
          <w:delText>in areas</w:delText>
        </w:r>
        <w:r w:rsidDel="00CD326B">
          <w:rPr>
            <w:color w:val="000000"/>
          </w:rPr>
          <w:delText xml:space="preserve"> where wireless communication is not objectively possible, the magnetic field index check may be omitted. </w:delText>
        </w:r>
      </w:del>
    </w:p>
    <w:p w14:paraId="438155F8" w14:textId="77777777" w:rsidR="00471824" w:rsidDel="00CD326B" w:rsidRDefault="005A7D56">
      <w:pPr>
        <w:pStyle w:val="Bullet1-recommendation"/>
        <w:ind w:left="0" w:firstLine="0"/>
        <w:rPr>
          <w:del w:id="437" w:author="만든 이" w:date="2024-10-09T13:19:00Z"/>
          <w:color w:val="000000"/>
          <w:lang w:eastAsia="ko-KR"/>
        </w:rPr>
        <w:pPrChange w:id="438" w:author="Michael Pfeiffer" w:date="2024-10-09T13:22:00Z">
          <w:pPr>
            <w:pStyle w:val="Bullet1-recommendation"/>
            <w:numPr>
              <w:numId w:val="3"/>
            </w:numPr>
            <w:ind w:left="927" w:hanging="360"/>
          </w:pPr>
        </w:pPrChange>
      </w:pPr>
      <w:del w:id="439" w:author="만든 이" w:date="2024-10-09T13:19:00Z">
        <w:r w:rsidDel="00CD326B">
          <w:rPr>
            <w:color w:val="000000"/>
            <w:lang w:eastAsia="ko-KR"/>
          </w:rPr>
          <w:delText xml:space="preserve">Checking for underwater obstacles through charts and considering weather conditions such as current, wind, and visibility. </w:delText>
        </w:r>
      </w:del>
    </w:p>
    <w:p w14:paraId="53CBEFB9" w14:textId="77777777" w:rsidR="00471824" w:rsidDel="00CD326B" w:rsidRDefault="005A7D56">
      <w:pPr>
        <w:pStyle w:val="Bullet1-recommendation"/>
        <w:ind w:left="0" w:firstLine="0"/>
        <w:rPr>
          <w:del w:id="440" w:author="만든 이" w:date="2024-10-09T13:19:00Z"/>
          <w:lang w:eastAsia="ko-KR"/>
        </w:rPr>
        <w:pPrChange w:id="441" w:author="Michael Pfeiffer" w:date="2024-10-09T13:22:00Z">
          <w:pPr>
            <w:pStyle w:val="Bullet1-recommendation"/>
            <w:numPr>
              <w:numId w:val="3"/>
            </w:numPr>
            <w:ind w:left="927" w:hanging="360"/>
          </w:pPr>
        </w:pPrChange>
      </w:pPr>
      <w:del w:id="442" w:author="만든 이" w:date="2024-10-09T13:19:00Z">
        <w:r w:rsidDel="00CD326B">
          <w:rPr>
            <w:rFonts w:ascii="Calibri" w:eastAsia="Calibri" w:hAnsi="Calibri" w:cs="Calibri" w:hint="eastAsia"/>
            <w:color w:val="000000"/>
            <w:lang w:eastAsia="ko-KR"/>
          </w:rPr>
          <w:delText>When operating drones in cold condition, considerations should include ice formation on pro</w:delText>
        </w:r>
        <w:r w:rsidDel="00CD326B">
          <w:rPr>
            <w:rFonts w:ascii="Calibri" w:eastAsia="Calibri" w:hAnsi="Calibri" w:cs="Calibri"/>
            <w:color w:val="000000"/>
          </w:rPr>
          <w:delText>pellers or wings</w:delText>
        </w:r>
        <w:r w:rsidDel="00CD326B">
          <w:rPr>
            <w:rFonts w:ascii="Calibri" w:eastAsia="Calibri" w:hAnsi="Calibri" w:cs="Calibri"/>
            <w:color w:val="000000"/>
            <w:lang w:eastAsia="ko-KR"/>
          </w:rPr>
          <w:delText xml:space="preserve">, </w:delText>
        </w:r>
        <w:r w:rsidDel="00CD326B">
          <w:rPr>
            <w:rFonts w:ascii="Calibri" w:eastAsia="Calibri" w:hAnsi="Calibri" w:cs="Calibri"/>
            <w:color w:val="000000"/>
          </w:rPr>
          <w:delText>cold resistance of batteries</w:delText>
        </w:r>
        <w:r w:rsidDel="00CD326B">
          <w:rPr>
            <w:rFonts w:ascii="Calibri" w:eastAsia="Calibri" w:hAnsi="Calibri" w:cs="Calibri"/>
            <w:color w:val="000000"/>
            <w:lang w:eastAsia="ko-KR"/>
          </w:rPr>
          <w:delText>, t</w:delText>
        </w:r>
        <w:r w:rsidDel="00CD326B">
          <w:rPr>
            <w:rFonts w:ascii="Calibri" w:eastAsia="Calibri" w:hAnsi="Calibri" w:cs="Calibri"/>
            <w:color w:val="000000"/>
          </w:rPr>
          <w:delText>he effect of cold on drone structures</w:delText>
        </w:r>
        <w:r w:rsidDel="00CD326B">
          <w:rPr>
            <w:rFonts w:ascii="Calibri" w:eastAsia="Calibri" w:hAnsi="Calibri" w:cs="Calibri"/>
            <w:color w:val="000000"/>
            <w:lang w:eastAsia="ko-KR"/>
          </w:rPr>
          <w:delText xml:space="preserve"> and the </w:delText>
        </w:r>
        <w:r w:rsidDel="00CD326B">
          <w:rPr>
            <w:rFonts w:ascii="Calibri" w:eastAsia="Calibri" w:hAnsi="Calibri" w:cs="Calibri"/>
            <w:color w:val="000000"/>
          </w:rPr>
          <w:delText>remote pilot</w:delText>
        </w:r>
        <w:r w:rsidDel="00CD326B">
          <w:rPr>
            <w:rFonts w:ascii="Calibri" w:eastAsia="Calibri" w:hAnsi="Calibri" w:cs="Calibri"/>
            <w:color w:val="000000"/>
            <w:lang w:eastAsia="ko-KR"/>
          </w:rPr>
          <w:delText>, and t</w:delText>
        </w:r>
        <w:r w:rsidDel="00CD326B">
          <w:rPr>
            <w:rFonts w:ascii="Calibri" w:eastAsia="Calibri" w:hAnsi="Calibri" w:cs="Calibri"/>
            <w:color w:val="000000"/>
          </w:rPr>
          <w:delText>he effect of cold on the radio controller</w:delText>
        </w:r>
      </w:del>
    </w:p>
    <w:p w14:paraId="51B863DF" w14:textId="77777777" w:rsidR="00471824" w:rsidRDefault="00471824" w:rsidP="00CD326B">
      <w:pPr>
        <w:pStyle w:val="ad"/>
      </w:pPr>
    </w:p>
    <w:p w14:paraId="29DC4FC9" w14:textId="77777777" w:rsidR="00471824" w:rsidRDefault="005A7D56">
      <w:pPr>
        <w:pStyle w:val="2"/>
        <w:spacing w:before="0" w:after="0" w:line="216" w:lineRule="atLeast"/>
        <w:ind w:right="0"/>
      </w:pPr>
      <w:bookmarkStart w:id="443" w:name="_Toc1713334308"/>
      <w:del w:id="444" w:author="만든 이" w:date="2024-10-09T13:23:00Z">
        <w:r w:rsidDel="00CD326B">
          <w:rPr>
            <w:lang w:eastAsia="ko-KR"/>
          </w:rPr>
          <w:delText>operational restrictio</w:delText>
        </w:r>
        <w:bookmarkEnd w:id="443"/>
        <w:r w:rsidDel="00CD326B">
          <w:rPr>
            <w:lang w:eastAsia="ko-KR"/>
          </w:rPr>
          <w:delText>n</w:delText>
        </w:r>
      </w:del>
      <w:bookmarkStart w:id="445" w:name="_Toc179548840"/>
      <w:ins w:id="446" w:author="만든 이" w:date="2024-10-09T13:23:00Z">
        <w:r w:rsidR="00CD326B">
          <w:rPr>
            <w:lang w:eastAsia="ko-KR"/>
          </w:rPr>
          <w:t xml:space="preserve">Document </w:t>
        </w:r>
      </w:ins>
      <w:ins w:id="447" w:author="만든 이" w:date="2024-10-09T13:24:00Z">
        <w:r w:rsidR="00CD326B">
          <w:rPr>
            <w:lang w:eastAsia="ko-KR"/>
          </w:rPr>
          <w:t>Control</w:t>
        </w:r>
      </w:ins>
      <w:bookmarkEnd w:id="445"/>
    </w:p>
    <w:p w14:paraId="03ED8978" w14:textId="77777777" w:rsidR="00471824" w:rsidRDefault="00471824">
      <w:pPr>
        <w:pStyle w:val="Heading2separationline"/>
        <w:rPr>
          <w:ins w:id="448" w:author="만든 이" w:date="2024-10-09T13:24:00Z"/>
        </w:rPr>
      </w:pPr>
    </w:p>
    <w:p w14:paraId="4ABF83F4" w14:textId="77777777" w:rsidR="00CD326B" w:rsidRDefault="00CD326B" w:rsidP="00CD326B">
      <w:pPr>
        <w:rPr>
          <w:ins w:id="449" w:author="만든 이" w:date="2024-10-09T13:25:00Z"/>
          <w:lang w:val="en-US"/>
        </w:rPr>
      </w:pPr>
      <w:ins w:id="450" w:author="만든 이" w:date="2024-10-09T13:24:00Z">
        <w:r w:rsidRPr="00402BCC">
          <w:rPr>
            <w:lang w:val="en-US"/>
          </w:rPr>
          <w:t>This chapter</w:t>
        </w:r>
        <w:r>
          <w:rPr>
            <w:lang w:val="en-US"/>
          </w:rPr>
          <w:t xml:space="preserve"> should  outline </w:t>
        </w:r>
        <w:r w:rsidRPr="00402BCC">
          <w:rPr>
            <w:lang w:val="en-US"/>
          </w:rPr>
          <w:t>the procedures for managing the documentation related to UA</w:t>
        </w:r>
        <w:r>
          <w:rPr>
            <w:lang w:val="en-US"/>
          </w:rPr>
          <w:t xml:space="preserve">V </w:t>
        </w:r>
        <w:r w:rsidRPr="00402BCC">
          <w:rPr>
            <w:lang w:val="en-US"/>
          </w:rPr>
          <w:t>operations, ensuring that all revisions are</w:t>
        </w:r>
        <w:r>
          <w:rPr>
            <w:lang w:val="en-US"/>
          </w:rPr>
          <w:t xml:space="preserve"> t</w:t>
        </w:r>
        <w:r w:rsidRPr="00402BCC">
          <w:rPr>
            <w:lang w:val="en-US"/>
          </w:rPr>
          <w:t>racked, distributed, and retained in accordance with regulatory requirements.</w:t>
        </w:r>
      </w:ins>
    </w:p>
    <w:p w14:paraId="30360CCC" w14:textId="77777777" w:rsidR="00CD326B" w:rsidRDefault="00CD326B" w:rsidP="00CD326B">
      <w:pPr>
        <w:rPr>
          <w:ins w:id="451" w:author="만든 이" w:date="2024-10-09T13:25:00Z"/>
          <w:lang w:val="en-US"/>
        </w:rPr>
      </w:pPr>
    </w:p>
    <w:p w14:paraId="2495A9D4" w14:textId="529F848E" w:rsidR="00CD326B" w:rsidRDefault="00CD326B" w:rsidP="009A6377">
      <w:pPr>
        <w:pStyle w:val="3"/>
        <w:rPr>
          <w:ins w:id="452" w:author="만든 이" w:date="2024-10-09T13:25:00Z"/>
          <w:lang w:val="en-US"/>
        </w:rPr>
        <w:pPrChange w:id="453" w:author="Naehyuk Yoo" w:date="2024-10-11T14:12:00Z" w16du:dateUtc="2024-10-11T05:12:00Z">
          <w:pPr/>
        </w:pPrChange>
      </w:pPr>
      <w:ins w:id="454" w:author="만든 이" w:date="2024-10-09T13:25:00Z">
        <w:del w:id="455" w:author="Naehyuk Yoo" w:date="2024-10-11T14:12:00Z" w16du:dateUtc="2024-10-11T05:12:00Z">
          <w:r w:rsidDel="009A6377">
            <w:rPr>
              <w:lang w:val="en-US"/>
            </w:rPr>
            <w:delText xml:space="preserve">5.2.1 </w:delText>
          </w:r>
          <w:r w:rsidDel="009A6377">
            <w:rPr>
              <w:lang w:val="en-US"/>
            </w:rPr>
            <w:tab/>
          </w:r>
        </w:del>
        <w:bookmarkStart w:id="456" w:name="_Toc179548841"/>
        <w:r>
          <w:rPr>
            <w:lang w:val="en-US"/>
          </w:rPr>
          <w:t>Revision Management</w:t>
        </w:r>
        <w:bookmarkEnd w:id="456"/>
        <w:r>
          <w:rPr>
            <w:lang w:val="en-US"/>
          </w:rPr>
          <w:t xml:space="preserve"> </w:t>
        </w:r>
      </w:ins>
    </w:p>
    <w:p w14:paraId="1CA0FAF1" w14:textId="77777777" w:rsidR="00CD326B" w:rsidRDefault="00CD326B" w:rsidP="00CD326B">
      <w:pPr>
        <w:rPr>
          <w:ins w:id="457" w:author="만든 이" w:date="2024-10-09T13:24:00Z"/>
          <w:lang w:val="en-US"/>
        </w:rPr>
      </w:pPr>
      <w:ins w:id="458" w:author="만든 이" w:date="2024-10-09T13:25:00Z">
        <w:r w:rsidRPr="00CD326B">
          <w:rPr>
            <w:lang w:val="en-US"/>
          </w:rPr>
          <w:t>The</w:t>
        </w:r>
        <w:r>
          <w:rPr>
            <w:lang w:val="en-US"/>
          </w:rPr>
          <w:t xml:space="preserve">re </w:t>
        </w:r>
      </w:ins>
      <w:ins w:id="459" w:author="만든 이" w:date="2024-10-09T13:26:00Z">
        <w:r w:rsidR="005A7D56">
          <w:rPr>
            <w:lang w:val="en-US"/>
          </w:rPr>
          <w:t>should</w:t>
        </w:r>
      </w:ins>
      <w:ins w:id="460" w:author="만든 이" w:date="2024-10-09T13:25:00Z">
        <w:r>
          <w:rPr>
            <w:lang w:val="en-US"/>
          </w:rPr>
          <w:t xml:space="preserve"> be a clear</w:t>
        </w:r>
        <w:r w:rsidRPr="00CD326B">
          <w:rPr>
            <w:lang w:val="en-US"/>
          </w:rPr>
          <w:t xml:space="preserve"> process for updatin</w:t>
        </w:r>
        <w:r w:rsidR="005A7D56">
          <w:rPr>
            <w:lang w:val="en-US"/>
          </w:rPr>
          <w:t>g the operations manual requiring</w:t>
        </w:r>
        <w:r w:rsidRPr="00CD326B">
          <w:rPr>
            <w:lang w:val="en-US"/>
          </w:rPr>
          <w:t xml:space="preserve"> all changes to be reviewed and approved by the competent authority before implementation. Any updates must be clearly communicated to all relevant personnel to ensure they are working with the most current version of the manual</w:t>
        </w:r>
      </w:ins>
    </w:p>
    <w:p w14:paraId="66C7A99E" w14:textId="77777777" w:rsidR="00CD326B" w:rsidRDefault="00CD326B">
      <w:pPr>
        <w:rPr>
          <w:ins w:id="461" w:author="만든 이" w:date="2024-10-09T13:26:00Z"/>
          <w:lang w:val="en-US"/>
        </w:rPr>
        <w:pPrChange w:id="462" w:author="만든 이" w:date="2024-10-09T13:24:00Z">
          <w:pPr>
            <w:pStyle w:val="Heading2separationline"/>
          </w:pPr>
        </w:pPrChange>
      </w:pPr>
    </w:p>
    <w:p w14:paraId="14C309D6" w14:textId="77777777" w:rsidR="005A7D56" w:rsidRDefault="005A7D56" w:rsidP="009A6377">
      <w:pPr>
        <w:pStyle w:val="3"/>
        <w:rPr>
          <w:ins w:id="463" w:author="만든 이" w:date="2024-10-09T13:27:00Z"/>
          <w:lang w:val="en-US"/>
        </w:rPr>
        <w:pPrChange w:id="464" w:author="Naehyuk Yoo" w:date="2024-10-11T14:12:00Z" w16du:dateUtc="2024-10-11T05:12:00Z">
          <w:pPr>
            <w:pStyle w:val="Heading2separationline"/>
          </w:pPr>
        </w:pPrChange>
      </w:pPr>
      <w:ins w:id="465" w:author="만든 이" w:date="2024-10-09T13:26:00Z">
        <w:del w:id="466" w:author="Naehyuk Yoo" w:date="2024-10-11T14:12:00Z" w16du:dateUtc="2024-10-11T05:12:00Z">
          <w:r w:rsidDel="009A6377">
            <w:rPr>
              <w:lang w:val="en-US"/>
            </w:rPr>
            <w:delText xml:space="preserve">5.2.2 </w:delText>
          </w:r>
        </w:del>
      </w:ins>
      <w:bookmarkStart w:id="467" w:name="_Toc179548842"/>
      <w:ins w:id="468" w:author="만든 이" w:date="2024-10-09T13:27:00Z">
        <w:r>
          <w:rPr>
            <w:lang w:val="en-US"/>
          </w:rPr>
          <w:t>Document Distribution and Retention</w:t>
        </w:r>
        <w:bookmarkEnd w:id="467"/>
      </w:ins>
    </w:p>
    <w:p w14:paraId="195D1EC0" w14:textId="77777777" w:rsidR="005A7D56" w:rsidRPr="00F10EBA" w:rsidRDefault="005A7D56">
      <w:pPr>
        <w:rPr>
          <w:ins w:id="469" w:author="만든 이" w:date="2024-10-09T13:24:00Z"/>
          <w:lang w:val="en-US"/>
          <w:rPrChange w:id="470" w:author="만든 이" w:date="2024-10-09T13:24:00Z">
            <w:rPr>
              <w:ins w:id="471" w:author="만든 이" w:date="2024-10-09T13:24:00Z"/>
            </w:rPr>
          </w:rPrChange>
        </w:rPr>
        <w:pPrChange w:id="472" w:author="만든 이" w:date="2024-10-09T13:24:00Z">
          <w:pPr>
            <w:pStyle w:val="Heading2separationline"/>
          </w:pPr>
        </w:pPrChange>
      </w:pPr>
      <w:ins w:id="473" w:author="만든 이" w:date="2024-10-09T13:27:00Z">
        <w:r>
          <w:rPr>
            <w:lang w:val="en-US"/>
          </w:rPr>
          <w:t xml:space="preserve">Documents should </w:t>
        </w:r>
        <w:r w:rsidRPr="005A7D56">
          <w:rPr>
            <w:lang w:val="en-US"/>
          </w:rPr>
          <w:t>be distributed either digitally or physically, ensuring all personnel have access to the latest information. Important records related to flights, personnel qualifications, safety procedures, and maintenance logs must be retained for a specified period, typically at least th</w:t>
        </w:r>
        <w:r>
          <w:rPr>
            <w:lang w:val="en-US"/>
          </w:rPr>
          <w:t xml:space="preserve">ree years, to comply with </w:t>
        </w:r>
      </w:ins>
      <w:ins w:id="474" w:author="만든 이" w:date="2024-10-09T13:28:00Z">
        <w:r>
          <w:rPr>
            <w:lang w:val="en-US"/>
          </w:rPr>
          <w:t xml:space="preserve">national legislative </w:t>
        </w:r>
      </w:ins>
      <w:ins w:id="475" w:author="만든 이" w:date="2024-10-09T13:27:00Z">
        <w:r w:rsidRPr="005A7D56">
          <w:rPr>
            <w:lang w:val="en-US"/>
          </w:rPr>
          <w:t>and operational requirements.</w:t>
        </w:r>
      </w:ins>
    </w:p>
    <w:p w14:paraId="24717495" w14:textId="77777777" w:rsidR="00CD326B" w:rsidRPr="00CD326B" w:rsidRDefault="00CD326B">
      <w:pPr>
        <w:pPrChange w:id="476" w:author="만든 이" w:date="2024-10-09T13:24:00Z">
          <w:pPr>
            <w:pStyle w:val="Heading2separationline"/>
          </w:pPr>
        </w:pPrChange>
      </w:pPr>
    </w:p>
    <w:p w14:paraId="2F9240E3" w14:textId="77777777" w:rsidR="00471824" w:rsidDel="00CD326B" w:rsidRDefault="005A7D56">
      <w:pPr>
        <w:pStyle w:val="ad"/>
        <w:rPr>
          <w:del w:id="477" w:author="만든 이" w:date="2024-10-09T13:24:00Z"/>
          <w:color w:val="000000"/>
          <w:lang w:eastAsia="ko-KR"/>
        </w:rPr>
      </w:pPr>
      <w:del w:id="478" w:author="만든 이" w:date="2024-10-09T13:24:00Z">
        <w:r w:rsidDel="00CD326B">
          <w:rPr>
            <w:color w:val="000000"/>
            <w:lang w:eastAsia="ko-KR"/>
          </w:rPr>
          <w:delText>Drone Pilot should consider</w:delText>
        </w:r>
        <w:r w:rsidDel="00CD326B">
          <w:rPr>
            <w:color w:val="000000"/>
            <w:lang w:eastAsia="de-DE"/>
          </w:rPr>
          <w:delText xml:space="preserve"> any threats to the safety of the </w:delText>
        </w:r>
        <w:r w:rsidDel="00CD326B">
          <w:rPr>
            <w:color w:val="000000"/>
            <w:lang w:eastAsia="ko-KR"/>
          </w:rPr>
          <w:delText>pilot, nearby property, people and the drone itself.</w:delText>
        </w:r>
      </w:del>
    </w:p>
    <w:p w14:paraId="18D00641" w14:textId="77777777" w:rsidR="00471824" w:rsidDel="00CD326B" w:rsidRDefault="005A7D56">
      <w:pPr>
        <w:pStyle w:val="ad"/>
        <w:rPr>
          <w:del w:id="479" w:author="만든 이" w:date="2024-10-09T13:24:00Z"/>
          <w:color w:val="000000"/>
          <w:lang w:eastAsia="ko-KR"/>
        </w:rPr>
      </w:pPr>
      <w:del w:id="480" w:author="만든 이" w:date="2024-10-09T13:24:00Z">
        <w:r w:rsidDel="00CD326B">
          <w:rPr>
            <w:color w:val="000000"/>
          </w:rPr>
          <w:delText xml:space="preserve">When assessing operational restrictions </w:delText>
        </w:r>
        <w:r w:rsidDel="00CD326B">
          <w:rPr>
            <w:color w:val="000000"/>
            <w:lang w:eastAsia="ko-KR"/>
          </w:rPr>
          <w:delText xml:space="preserve">for </w:delText>
        </w:r>
        <w:r w:rsidDel="00CD326B">
          <w:rPr>
            <w:color w:val="000000"/>
          </w:rPr>
          <w:delText xml:space="preserve">drones, the limitations set by the manufacturer of the drone should also be taken into consideration. </w:delText>
        </w:r>
      </w:del>
    </w:p>
    <w:p w14:paraId="7F8CB185" w14:textId="77777777" w:rsidR="00471824" w:rsidDel="00CD326B" w:rsidRDefault="005A7D56">
      <w:pPr>
        <w:pStyle w:val="ad"/>
        <w:rPr>
          <w:del w:id="481" w:author="만든 이" w:date="2024-10-09T13:24:00Z"/>
          <w:lang w:eastAsia="ko-KR"/>
        </w:rPr>
      </w:pPr>
      <w:del w:id="482" w:author="만든 이" w:date="2024-10-09T13:24:00Z">
        <w:r w:rsidDel="00CD326B">
          <w:rPr>
            <w:rFonts w:hint="eastAsia"/>
            <w:color w:val="000000"/>
            <w:lang w:eastAsia="ko-KR"/>
          </w:rPr>
          <w:delText>Assessment of factors such as wind, visibility, weather warnings, magnetic disturbance, etc.,</w:delText>
        </w:r>
        <w:r w:rsidDel="00CD326B">
          <w:rPr>
            <w:color w:val="000000"/>
            <w:lang w:eastAsia="ko-KR"/>
          </w:rPr>
          <w:delText xml:space="preserve"> should be conducted. </w:delText>
        </w:r>
      </w:del>
    </w:p>
    <w:p w14:paraId="53832736" w14:textId="77777777" w:rsidR="00471824" w:rsidDel="00CD326B" w:rsidRDefault="005A7D56">
      <w:pPr>
        <w:pStyle w:val="ad"/>
        <w:rPr>
          <w:del w:id="483" w:author="만든 이" w:date="2024-10-09T13:24:00Z"/>
          <w:lang w:eastAsia="ko-KR"/>
        </w:rPr>
      </w:pPr>
      <w:del w:id="484" w:author="만든 이" w:date="2024-10-09T13:24:00Z">
        <w:r w:rsidDel="00CD326B">
          <w:rPr>
            <w:rFonts w:hint="eastAsia"/>
            <w:lang w:eastAsia="ko-KR"/>
          </w:rPr>
          <w:delText>Refer to Section 9 References for legislative examples.</w:delText>
        </w:r>
      </w:del>
    </w:p>
    <w:p w14:paraId="69843209" w14:textId="77777777" w:rsidR="00471824" w:rsidRDefault="00471824">
      <w:pPr>
        <w:pStyle w:val="ad"/>
        <w:rPr>
          <w:lang w:eastAsia="de-DE"/>
        </w:rPr>
      </w:pPr>
    </w:p>
    <w:p w14:paraId="0F8060EF" w14:textId="77777777" w:rsidR="005A7D56" w:rsidRPr="00F10EBA" w:rsidRDefault="005A7D56" w:rsidP="005A7D56">
      <w:pPr>
        <w:pStyle w:val="2"/>
        <w:spacing w:before="0" w:after="0" w:line="216" w:lineRule="atLeast"/>
        <w:ind w:right="0"/>
        <w:rPr>
          <w:lang w:eastAsia="ko-KR"/>
          <w:rPrChange w:id="485" w:author="만든 이" w:date="2024-10-09T13:28:00Z">
            <w:rPr/>
          </w:rPrChange>
        </w:rPr>
      </w:pPr>
      <w:bookmarkStart w:id="486" w:name="_Toc1713334309"/>
      <w:del w:id="487" w:author="만든 이" w:date="2024-10-09T13:28:00Z">
        <w:r w:rsidDel="005A7D56">
          <w:rPr>
            <w:lang w:eastAsia="ko-KR"/>
          </w:rPr>
          <w:delText>operational procedur</w:delText>
        </w:r>
        <w:bookmarkEnd w:id="486"/>
        <w:r w:rsidDel="005A7D56">
          <w:rPr>
            <w:lang w:eastAsia="ko-KR"/>
          </w:rPr>
          <w:delText>e</w:delText>
        </w:r>
      </w:del>
      <w:bookmarkStart w:id="488" w:name="_Toc179548843"/>
      <w:ins w:id="489" w:author="만든 이" w:date="2024-10-09T13:28:00Z">
        <w:r>
          <w:rPr>
            <w:lang w:eastAsia="ko-KR"/>
          </w:rPr>
          <w:t>Personnel Requiremnets</w:t>
        </w:r>
      </w:ins>
      <w:bookmarkEnd w:id="488"/>
    </w:p>
    <w:p w14:paraId="4B13663F" w14:textId="77777777" w:rsidR="00471824" w:rsidRDefault="00471824">
      <w:pPr>
        <w:pStyle w:val="Heading2separationline"/>
        <w:rPr>
          <w:ins w:id="490" w:author="만든 이" w:date="2024-10-09T13:29:00Z"/>
        </w:rPr>
      </w:pPr>
    </w:p>
    <w:p w14:paraId="42466C48" w14:textId="77777777" w:rsidR="005A7D56" w:rsidRPr="005A7D56" w:rsidRDefault="005A7D56" w:rsidP="005A7D56">
      <w:pPr>
        <w:rPr>
          <w:ins w:id="491" w:author="만든 이" w:date="2024-10-09T13:29:00Z"/>
          <w:lang w:val="en-US"/>
        </w:rPr>
      </w:pPr>
      <w:ins w:id="492" w:author="만든 이" w:date="2024-10-09T13:29:00Z">
        <w:r w:rsidRPr="005A7D56">
          <w:rPr>
            <w:lang w:val="en-US"/>
          </w:rPr>
          <w:t>This chapter</w:t>
        </w:r>
        <w:r>
          <w:rPr>
            <w:lang w:val="en-US"/>
          </w:rPr>
          <w:t xml:space="preserve"> should</w:t>
        </w:r>
        <w:r w:rsidRPr="005A7D56">
          <w:rPr>
            <w:lang w:val="en-US"/>
          </w:rPr>
          <w:t xml:space="preserve"> defin</w:t>
        </w:r>
        <w:r>
          <w:rPr>
            <w:lang w:val="en-US"/>
          </w:rPr>
          <w:t xml:space="preserve">e </w:t>
        </w:r>
        <w:r w:rsidRPr="005A7D56">
          <w:rPr>
            <w:lang w:val="en-US"/>
          </w:rPr>
          <w:t xml:space="preserve"> the necessary qualifications, roles, and health standards fo</w:t>
        </w:r>
        <w:r>
          <w:rPr>
            <w:lang w:val="en-US"/>
          </w:rPr>
          <w:t xml:space="preserve">r all personnel involved in UAV </w:t>
        </w:r>
        <w:r w:rsidRPr="005A7D56">
          <w:rPr>
            <w:lang w:val="en-US"/>
          </w:rPr>
          <w:t>operations, ensuring that only trained and capable individuals participate in flight operations. Adherence to these requirements ensures operational safety and compliance with regulations.</w:t>
        </w:r>
      </w:ins>
    </w:p>
    <w:p w14:paraId="22B4E77D" w14:textId="77777777" w:rsidR="005A7D56" w:rsidRDefault="005A7D56">
      <w:pPr>
        <w:rPr>
          <w:ins w:id="493" w:author="만든 이" w:date="2024-10-09T13:30:00Z"/>
          <w:lang w:val="en-US"/>
        </w:rPr>
        <w:pPrChange w:id="494" w:author="만든 이" w:date="2024-10-09T13:29:00Z">
          <w:pPr>
            <w:pStyle w:val="Heading2separationline"/>
          </w:pPr>
        </w:pPrChange>
      </w:pPr>
    </w:p>
    <w:p w14:paraId="11217E61" w14:textId="72061341" w:rsidR="005A7D56" w:rsidRDefault="005A7D56" w:rsidP="009A6377">
      <w:pPr>
        <w:pStyle w:val="3"/>
        <w:rPr>
          <w:ins w:id="495" w:author="만든 이" w:date="2024-10-09T13:30:00Z"/>
          <w:lang w:val="en-US"/>
        </w:rPr>
        <w:pPrChange w:id="496" w:author="Naehyuk Yoo" w:date="2024-10-11T14:09:00Z" w16du:dateUtc="2024-10-11T05:09:00Z">
          <w:pPr>
            <w:pStyle w:val="Heading2separationline"/>
          </w:pPr>
        </w:pPrChange>
      </w:pPr>
      <w:ins w:id="497" w:author="만든 이" w:date="2024-10-09T13:30:00Z">
        <w:del w:id="498" w:author="Naehyuk Yoo" w:date="2024-10-11T14:09:00Z" w16du:dateUtc="2024-10-11T05:09:00Z">
          <w:r w:rsidDel="009A6377">
            <w:rPr>
              <w:lang w:val="en-US"/>
            </w:rPr>
            <w:delText>5.3.1</w:delText>
          </w:r>
          <w:r w:rsidDel="009A6377">
            <w:rPr>
              <w:lang w:val="en-US"/>
            </w:rPr>
            <w:tab/>
          </w:r>
        </w:del>
        <w:bookmarkStart w:id="499" w:name="_Toc179548844"/>
        <w:r>
          <w:rPr>
            <w:lang w:val="en-US"/>
          </w:rPr>
          <w:t>Qualification and Roles</w:t>
        </w:r>
        <w:bookmarkEnd w:id="499"/>
      </w:ins>
    </w:p>
    <w:p w14:paraId="6C9E913C" w14:textId="77777777" w:rsidR="009A6377" w:rsidRDefault="009A6377" w:rsidP="005A7D56">
      <w:pPr>
        <w:rPr>
          <w:ins w:id="500" w:author="Naehyuk Yoo" w:date="2024-10-11T14:09:00Z" w16du:dateUtc="2024-10-11T05:09:00Z"/>
          <w:b/>
          <w:bCs/>
          <w:lang w:val="da-DK"/>
        </w:rPr>
      </w:pPr>
    </w:p>
    <w:p w14:paraId="4CFA0C28" w14:textId="3EE18455" w:rsidR="005A7D56" w:rsidRPr="005A7D56" w:rsidRDefault="005A7D56" w:rsidP="005A7D56">
      <w:pPr>
        <w:rPr>
          <w:ins w:id="501" w:author="만든 이" w:date="2024-10-09T13:30:00Z"/>
          <w:b/>
          <w:bCs/>
          <w:lang w:val="da-DK"/>
        </w:rPr>
      </w:pPr>
      <w:ins w:id="502" w:author="만든 이" w:date="2024-10-09T13:30:00Z">
        <w:del w:id="503" w:author="Naehyuk Yoo" w:date="2024-10-11T14:09:00Z" w16du:dateUtc="2024-10-11T05:09:00Z">
          <w:r w:rsidRPr="005A7D56" w:rsidDel="009A6377">
            <w:rPr>
              <w:b/>
              <w:bCs/>
              <w:lang w:val="da-DK"/>
            </w:rPr>
            <w:delText xml:space="preserve">3.1 </w:delText>
          </w:r>
        </w:del>
        <w:r w:rsidRPr="005A7D56">
          <w:rPr>
            <w:b/>
            <w:bCs/>
            <w:lang w:val="da-DK"/>
          </w:rPr>
          <w:t>Qualifications and Roles</w:t>
        </w:r>
      </w:ins>
    </w:p>
    <w:p w14:paraId="2FB127DC" w14:textId="77777777" w:rsidR="005A7D56" w:rsidRPr="005A7D56" w:rsidRDefault="005A7D56" w:rsidP="005A7D56">
      <w:pPr>
        <w:numPr>
          <w:ilvl w:val="0"/>
          <w:numId w:val="26"/>
        </w:numPr>
        <w:rPr>
          <w:ins w:id="504" w:author="만든 이" w:date="2024-10-09T13:30:00Z"/>
          <w:lang w:val="en-US"/>
        </w:rPr>
      </w:pPr>
      <w:ins w:id="505" w:author="만든 이" w:date="2024-10-09T13:30:00Z">
        <w:r w:rsidRPr="005A7D56">
          <w:rPr>
            <w:b/>
            <w:bCs/>
            <w:lang w:val="en-US"/>
          </w:rPr>
          <w:lastRenderedPageBreak/>
          <w:t>Operators</w:t>
        </w:r>
        <w:r w:rsidRPr="005A7D56">
          <w:rPr>
            <w:lang w:val="en-US"/>
          </w:rPr>
          <w:t>: Operators must hold the appropriate certifications for mission planning, risk mitigation, and ensuring safe UAV operations. This includes knowledge of airspace regulations, flight planning tools, and safety protocols.</w:t>
        </w:r>
      </w:ins>
    </w:p>
    <w:p w14:paraId="3A52E7C8" w14:textId="77777777" w:rsidR="005A7D56" w:rsidRPr="005A7D56" w:rsidRDefault="005A7D56" w:rsidP="005A7D56">
      <w:pPr>
        <w:numPr>
          <w:ilvl w:val="0"/>
          <w:numId w:val="26"/>
        </w:numPr>
        <w:rPr>
          <w:ins w:id="506" w:author="만든 이" w:date="2024-10-09T13:30:00Z"/>
          <w:lang w:val="en-US"/>
        </w:rPr>
      </w:pPr>
      <w:ins w:id="507" w:author="만든 이" w:date="2024-10-09T13:30:00Z">
        <w:r w:rsidRPr="005A7D56">
          <w:rPr>
            <w:b/>
            <w:bCs/>
            <w:lang w:val="en-US"/>
          </w:rPr>
          <w:t>Pilots</w:t>
        </w:r>
        <w:r w:rsidRPr="005A7D56">
          <w:rPr>
            <w:lang w:val="en-US"/>
          </w:rPr>
          <w:t>: UASVpilots must possess relevant certifications, such as remote pilot licenses, and undergo training in accordance with national legislation. This includes theoretical knowledge and practical experience to ensure proficiency in UAV control and safety procedures.</w:t>
        </w:r>
      </w:ins>
    </w:p>
    <w:p w14:paraId="1992BABA" w14:textId="77777777" w:rsidR="005A7D56" w:rsidRPr="005A7D56" w:rsidRDefault="005A7D56" w:rsidP="005A7D56">
      <w:pPr>
        <w:numPr>
          <w:ilvl w:val="0"/>
          <w:numId w:val="26"/>
        </w:numPr>
        <w:rPr>
          <w:ins w:id="508" w:author="만든 이" w:date="2024-10-09T13:30:00Z"/>
          <w:lang w:val="en-US"/>
        </w:rPr>
      </w:pPr>
      <w:ins w:id="509" w:author="만든 이" w:date="2024-10-09T13:30:00Z">
        <w:r w:rsidRPr="005A7D56">
          <w:rPr>
            <w:b/>
            <w:bCs/>
            <w:lang w:val="en-US"/>
          </w:rPr>
          <w:t>Maintenance Personnel</w:t>
        </w:r>
        <w:r w:rsidRPr="005A7D56">
          <w:rPr>
            <w:lang w:val="en-US"/>
          </w:rPr>
          <w:t>: Technicians responsible for maintaining UAS systems must have the necessary technical qualifications and experience. They are responsible for ensuring that the aircraft is properly maintained and in optimal condition for safe operations.</w:t>
        </w:r>
      </w:ins>
    </w:p>
    <w:p w14:paraId="2D122798" w14:textId="77777777" w:rsidR="005A7D56" w:rsidRPr="005A7D56" w:rsidRDefault="005A7D56" w:rsidP="005A7D56">
      <w:pPr>
        <w:numPr>
          <w:ilvl w:val="0"/>
          <w:numId w:val="26"/>
        </w:numPr>
        <w:rPr>
          <w:ins w:id="510" w:author="만든 이" w:date="2024-10-09T13:30:00Z"/>
          <w:lang w:val="en-US"/>
        </w:rPr>
      </w:pPr>
      <w:ins w:id="511" w:author="만든 이" w:date="2024-10-09T13:30:00Z">
        <w:r w:rsidRPr="005A7D56">
          <w:rPr>
            <w:b/>
            <w:bCs/>
            <w:lang w:val="en-US"/>
          </w:rPr>
          <w:t>Ground Crew</w:t>
        </w:r>
        <w:r w:rsidRPr="005A7D56">
          <w:rPr>
            <w:lang w:val="en-US"/>
          </w:rPr>
          <w:t>: Personnel assisting with UAV operations must be adequately trained in their roles, which may include launch and recovery operations, communication with pilots, and ensuring safety on the ground.</w:t>
        </w:r>
      </w:ins>
    </w:p>
    <w:p w14:paraId="2C85CAA3" w14:textId="77777777" w:rsidR="005A7D56" w:rsidRPr="00F10EBA" w:rsidDel="009A6377" w:rsidRDefault="005A7D56">
      <w:pPr>
        <w:rPr>
          <w:ins w:id="512" w:author="만든 이" w:date="2024-10-09T13:29:00Z"/>
          <w:del w:id="513" w:author="Naehyuk Yoo" w:date="2024-10-11T14:09:00Z" w16du:dateUtc="2024-10-11T05:09:00Z"/>
          <w:lang w:val="en-US"/>
          <w:rPrChange w:id="514" w:author="만든 이" w:date="2024-10-09T13:29:00Z">
            <w:rPr>
              <w:ins w:id="515" w:author="만든 이" w:date="2024-10-09T13:29:00Z"/>
              <w:del w:id="516" w:author="Naehyuk Yoo" w:date="2024-10-11T14:09:00Z" w16du:dateUtc="2024-10-11T05:09:00Z"/>
            </w:rPr>
          </w:rPrChange>
        </w:rPr>
        <w:pPrChange w:id="517" w:author="만든 이" w:date="2024-10-09T13:29:00Z">
          <w:pPr>
            <w:pStyle w:val="Heading2separationline"/>
          </w:pPr>
        </w:pPrChange>
      </w:pPr>
    </w:p>
    <w:p w14:paraId="23BB8F95" w14:textId="77777777" w:rsidR="005A7D56" w:rsidRPr="005A7D56" w:rsidDel="009A6377" w:rsidRDefault="005A7D56">
      <w:pPr>
        <w:rPr>
          <w:del w:id="518" w:author="Naehyuk Yoo" w:date="2024-10-11T14:09:00Z" w16du:dateUtc="2024-10-11T05:09:00Z"/>
        </w:rPr>
        <w:pPrChange w:id="519" w:author="만든 이" w:date="2024-10-09T13:29:00Z">
          <w:pPr>
            <w:pStyle w:val="Heading2separationline"/>
          </w:pPr>
        </w:pPrChange>
      </w:pPr>
    </w:p>
    <w:p w14:paraId="6D7FFBBA" w14:textId="77777777" w:rsidR="00471824" w:rsidDel="005A7D56" w:rsidRDefault="005A7D56">
      <w:pPr>
        <w:pStyle w:val="ad"/>
        <w:rPr>
          <w:del w:id="520" w:author="만든 이" w:date="2024-10-09T13:29:00Z"/>
          <w:lang w:eastAsia="ko-KR"/>
        </w:rPr>
      </w:pPr>
      <w:del w:id="521" w:author="만든 이" w:date="2024-10-09T13:29:00Z">
        <w:r w:rsidDel="005A7D56">
          <w:rPr>
            <w:rFonts w:hint="eastAsia"/>
            <w:color w:val="000000"/>
            <w:lang w:eastAsia="ko-KR"/>
          </w:rPr>
          <w:delText>The Responsible Authority oversees and approves the operation of drones authorising the pilot to conduct the task while ensuring it is done safely.</w:delText>
        </w:r>
      </w:del>
    </w:p>
    <w:p w14:paraId="61E8FC0A" w14:textId="77777777" w:rsidR="00471824" w:rsidDel="005A7D56" w:rsidRDefault="005A7D56">
      <w:pPr>
        <w:pStyle w:val="ad"/>
        <w:rPr>
          <w:del w:id="522" w:author="만든 이" w:date="2024-10-09T13:29:00Z"/>
          <w:color w:val="000000"/>
          <w:lang w:eastAsia="ko-KR"/>
        </w:rPr>
      </w:pPr>
      <w:del w:id="523" w:author="만든 이" w:date="2024-10-09T13:29:00Z">
        <w:r w:rsidDel="005A7D56">
          <w:rPr>
            <w:lang w:eastAsia="ko-KR"/>
          </w:rPr>
          <w:delText>The Drone Pilot</w:delText>
        </w:r>
        <w:r w:rsidDel="005A7D56">
          <w:rPr>
            <w:lang w:eastAsia="de-DE"/>
          </w:rPr>
          <w:delText xml:space="preserve"> </w:delText>
        </w:r>
        <w:r w:rsidDel="005A7D56">
          <w:rPr>
            <w:lang w:eastAsia="ko-KR"/>
          </w:rPr>
          <w:delText xml:space="preserve">risk assess situation </w:delText>
        </w:r>
        <w:r w:rsidDel="005A7D56">
          <w:rPr>
            <w:lang w:eastAsia="de-DE"/>
          </w:rPr>
          <w:delText xml:space="preserve">in the </w:delText>
        </w:r>
        <w:r w:rsidDel="005A7D56">
          <w:rPr>
            <w:lang w:eastAsia="ko-KR"/>
          </w:rPr>
          <w:delText xml:space="preserve">operation </w:delText>
        </w:r>
        <w:r w:rsidDel="005A7D56">
          <w:rPr>
            <w:lang w:eastAsia="de-DE"/>
          </w:rPr>
          <w:delText>area</w:delText>
        </w:r>
        <w:r w:rsidDel="005A7D56">
          <w:rPr>
            <w:lang w:eastAsia="ko-KR"/>
          </w:rPr>
          <w:delText>, allowing</w:delText>
        </w:r>
        <w:r w:rsidDel="005A7D56">
          <w:rPr>
            <w:color w:val="FF0000"/>
            <w:lang w:eastAsia="ko-KR"/>
          </w:rPr>
          <w:delText xml:space="preserve"> </w:delText>
        </w:r>
        <w:r w:rsidDel="005A7D56">
          <w:rPr>
            <w:color w:val="000000"/>
            <w:lang w:eastAsia="ko-KR"/>
          </w:rPr>
          <w:delText xml:space="preserve">sufficient time to start  and </w:delText>
        </w:r>
        <w:r w:rsidDel="005A7D56">
          <w:rPr>
            <w:lang w:eastAsia="de-DE"/>
          </w:rPr>
          <w:delText xml:space="preserve">check </w:delText>
        </w:r>
        <w:r w:rsidDel="005A7D56">
          <w:rPr>
            <w:lang w:eastAsia="ko-KR"/>
          </w:rPr>
          <w:delText>for any</w:delText>
        </w:r>
        <w:r w:rsidDel="005A7D56">
          <w:rPr>
            <w:lang w:eastAsia="de-DE"/>
          </w:rPr>
          <w:delText xml:space="preserve"> abnormalit</w:delText>
        </w:r>
        <w:r w:rsidDel="005A7D56">
          <w:rPr>
            <w:lang w:eastAsia="ko-KR"/>
          </w:rPr>
          <w:delText>ies</w:delText>
        </w:r>
        <w:r w:rsidDel="005A7D56">
          <w:rPr>
            <w:lang w:eastAsia="de-DE"/>
          </w:rPr>
          <w:delText xml:space="preserve"> in the</w:delText>
        </w:r>
        <w:r w:rsidDel="005A7D56">
          <w:rPr>
            <w:lang w:eastAsia="ko-KR"/>
          </w:rPr>
          <w:delText xml:space="preserve"> drones, as per the manufacturer’s instruction.</w:delText>
        </w:r>
      </w:del>
    </w:p>
    <w:p w14:paraId="4219F402" w14:textId="77777777" w:rsidR="00471824" w:rsidDel="005A7D56" w:rsidRDefault="005A7D56">
      <w:pPr>
        <w:pStyle w:val="ad"/>
        <w:rPr>
          <w:del w:id="524" w:author="만든 이" w:date="2024-10-09T13:29:00Z"/>
          <w:color w:val="000000"/>
          <w:lang w:eastAsia="ko-KR"/>
        </w:rPr>
      </w:pPr>
      <w:del w:id="525" w:author="만든 이" w:date="2024-10-09T13:29:00Z">
        <w:r w:rsidDel="005A7D56">
          <w:rPr>
            <w:color w:val="000000"/>
            <w:lang w:eastAsia="ko-KR"/>
          </w:rPr>
          <w:delText>Operational</w:delText>
        </w:r>
        <w:r w:rsidDel="005A7D56">
          <w:rPr>
            <w:color w:val="000000"/>
            <w:lang w:eastAsia="de-DE"/>
          </w:rPr>
          <w:delText xml:space="preserve"> performance limit</w:delText>
        </w:r>
        <w:r w:rsidDel="005A7D56">
          <w:rPr>
            <w:color w:val="000000"/>
            <w:lang w:eastAsia="ko-KR"/>
          </w:rPr>
          <w:delText>ations,</w:delText>
        </w:r>
        <w:r w:rsidDel="005A7D56">
          <w:rPr>
            <w:color w:val="000000"/>
            <w:lang w:eastAsia="de-DE"/>
          </w:rPr>
          <w:delText xml:space="preserve"> such as take</w:delText>
        </w:r>
        <w:r w:rsidDel="005A7D56">
          <w:rPr>
            <w:color w:val="000000"/>
            <w:lang w:eastAsia="ko-KR"/>
          </w:rPr>
          <w:delText>-</w:delText>
        </w:r>
        <w:r w:rsidDel="005A7D56">
          <w:rPr>
            <w:color w:val="000000"/>
            <w:lang w:eastAsia="de-DE"/>
          </w:rPr>
          <w:delText>off</w:delText>
        </w:r>
        <w:r w:rsidDel="005A7D56">
          <w:rPr>
            <w:color w:val="000000"/>
            <w:lang w:eastAsia="ko-KR"/>
          </w:rPr>
          <w:delText xml:space="preserve">, </w:delText>
        </w:r>
        <w:r w:rsidDel="005A7D56">
          <w:rPr>
            <w:color w:val="000000"/>
            <w:lang w:eastAsia="de-DE"/>
          </w:rPr>
          <w:delText>landing</w:delText>
        </w:r>
        <w:r w:rsidDel="005A7D56">
          <w:rPr>
            <w:color w:val="000000"/>
            <w:lang w:eastAsia="ko-KR"/>
          </w:rPr>
          <w:delText xml:space="preserve">, launching, and recovering </w:delText>
        </w:r>
        <w:r w:rsidDel="005A7D56">
          <w:rPr>
            <w:color w:val="000000"/>
            <w:lang w:eastAsia="de-DE"/>
          </w:rPr>
          <w:delText xml:space="preserve">of </w:delText>
        </w:r>
        <w:r w:rsidDel="005A7D56">
          <w:rPr>
            <w:color w:val="000000"/>
            <w:lang w:eastAsia="ko-KR"/>
          </w:rPr>
          <w:delText xml:space="preserve">drones, </w:delText>
        </w:r>
        <w:r w:rsidDel="005A7D56">
          <w:rPr>
            <w:color w:val="000000"/>
            <w:lang w:eastAsia="de-DE"/>
          </w:rPr>
          <w:delText>shall comply with the manufacturer</w:delText>
        </w:r>
        <w:r w:rsidDel="005A7D56">
          <w:rPr>
            <w:color w:val="000000"/>
            <w:lang w:eastAsia="ko-KR"/>
          </w:rPr>
          <w:delText xml:space="preserve"> instructions</w:delText>
        </w:r>
        <w:r w:rsidDel="005A7D56">
          <w:rPr>
            <w:color w:val="000000"/>
            <w:lang w:eastAsia="de-DE"/>
          </w:rPr>
          <w:delText xml:space="preserve"> for each type</w:delText>
        </w:r>
        <w:r w:rsidDel="005A7D56">
          <w:rPr>
            <w:color w:val="000000"/>
            <w:lang w:eastAsia="ko-KR"/>
          </w:rPr>
          <w:delText xml:space="preserve"> of drone</w:delText>
        </w:r>
        <w:r w:rsidDel="005A7D56">
          <w:rPr>
            <w:color w:val="000000"/>
            <w:lang w:eastAsia="de-DE"/>
          </w:rPr>
          <w:delText>.</w:delText>
        </w:r>
      </w:del>
    </w:p>
    <w:p w14:paraId="78B2CB89" w14:textId="77777777" w:rsidR="00471824" w:rsidDel="005A7D56" w:rsidRDefault="005A7D56">
      <w:pPr>
        <w:pStyle w:val="ad"/>
        <w:rPr>
          <w:del w:id="526" w:author="만든 이" w:date="2024-10-09T13:29:00Z"/>
          <w:color w:val="000000"/>
          <w:lang w:eastAsia="ko-KR"/>
        </w:rPr>
      </w:pPr>
      <w:del w:id="527" w:author="만든 이" w:date="2024-10-09T13:29:00Z">
        <w:r w:rsidDel="005A7D56">
          <w:rPr>
            <w:color w:val="000000"/>
            <w:lang w:eastAsia="ko-KR"/>
          </w:rPr>
          <w:delText>Drone operations are not considered complete until the Drone Pilot delivers the acquired data to the Responsible Authority.</w:delText>
        </w:r>
      </w:del>
    </w:p>
    <w:p w14:paraId="7E374CAA" w14:textId="77777777" w:rsidR="00471824" w:rsidRDefault="00471824">
      <w:pPr>
        <w:pStyle w:val="ad"/>
        <w:rPr>
          <w:color w:val="000000"/>
          <w:lang w:eastAsia="de-DE"/>
        </w:rPr>
      </w:pPr>
    </w:p>
    <w:p w14:paraId="2A850660" w14:textId="77777777" w:rsidR="00471824" w:rsidRDefault="005A7D56">
      <w:pPr>
        <w:pStyle w:val="2"/>
        <w:spacing w:before="0" w:after="0" w:line="216" w:lineRule="atLeast"/>
        <w:ind w:right="0"/>
      </w:pPr>
      <w:bookmarkStart w:id="528" w:name="_Toc1713334310"/>
      <w:del w:id="529" w:author="만든 이" w:date="2024-10-09T13:32:00Z">
        <w:r w:rsidDel="005A7D56">
          <w:rPr>
            <w:lang w:eastAsia="ko-KR"/>
          </w:rPr>
          <w:delText>procedure after operatio</w:delText>
        </w:r>
        <w:bookmarkEnd w:id="528"/>
        <w:r w:rsidDel="005A7D56">
          <w:rPr>
            <w:lang w:eastAsia="ko-KR"/>
          </w:rPr>
          <w:delText>n</w:delText>
        </w:r>
      </w:del>
      <w:bookmarkStart w:id="530" w:name="_Toc179548845"/>
      <w:ins w:id="531" w:author="만든 이" w:date="2024-10-09T13:32:00Z">
        <w:r>
          <w:rPr>
            <w:lang w:eastAsia="ko-KR"/>
          </w:rPr>
          <w:t>Operational Procedures</w:t>
        </w:r>
      </w:ins>
      <w:bookmarkEnd w:id="530"/>
    </w:p>
    <w:p w14:paraId="4C526B03" w14:textId="77777777" w:rsidR="00471824" w:rsidRDefault="00471824">
      <w:pPr>
        <w:pStyle w:val="Heading2separationline"/>
        <w:rPr>
          <w:ins w:id="532" w:author="만든 이" w:date="2024-10-09T13:32:00Z"/>
        </w:rPr>
      </w:pPr>
    </w:p>
    <w:p w14:paraId="10E03FA3" w14:textId="77777777" w:rsidR="005A7D56" w:rsidRDefault="005A7D56" w:rsidP="005A7D56">
      <w:pPr>
        <w:rPr>
          <w:ins w:id="533" w:author="만든 이" w:date="2024-10-09T13:33:00Z"/>
        </w:rPr>
      </w:pPr>
      <w:ins w:id="534" w:author="만든 이" w:date="2024-10-09T13:32:00Z">
        <w:r w:rsidRPr="005A7D56">
          <w:t xml:space="preserve">This chapter </w:t>
        </w:r>
        <w:r>
          <w:t>should outline</w:t>
        </w:r>
        <w:r w:rsidRPr="005A7D56">
          <w:t xml:space="preserve"> the core operational procedures required </w:t>
        </w:r>
        <w:r>
          <w:t>for UAV</w:t>
        </w:r>
        <w:r w:rsidRPr="005A7D56">
          <w:t xml:space="preserve"> operations, focusing on comprehensive planning, inspections, and emergency protocols to ensure safe, compliant, and effective operation of the </w:t>
        </w:r>
      </w:ins>
      <w:ins w:id="535" w:author="만든 이" w:date="2024-10-09T13:33:00Z">
        <w:r>
          <w:t>UAV.</w:t>
        </w:r>
      </w:ins>
    </w:p>
    <w:p w14:paraId="05F61920" w14:textId="77777777" w:rsidR="005A7D56" w:rsidRDefault="005A7D56" w:rsidP="005A7D56">
      <w:pPr>
        <w:rPr>
          <w:ins w:id="536" w:author="만든 이" w:date="2024-10-09T13:33:00Z"/>
        </w:rPr>
      </w:pPr>
    </w:p>
    <w:p w14:paraId="4D2E89FC" w14:textId="701A5DE5" w:rsidR="005A7D56" w:rsidRDefault="005A7D56" w:rsidP="009A6377">
      <w:pPr>
        <w:pStyle w:val="3"/>
        <w:rPr>
          <w:ins w:id="537" w:author="만든 이" w:date="2024-10-09T13:33:00Z"/>
        </w:rPr>
        <w:pPrChange w:id="538" w:author="Naehyuk Yoo" w:date="2024-10-11T14:10:00Z" w16du:dateUtc="2024-10-11T05:10:00Z">
          <w:pPr/>
        </w:pPrChange>
      </w:pPr>
      <w:ins w:id="539" w:author="만든 이" w:date="2024-10-09T13:33:00Z">
        <w:del w:id="540" w:author="Naehyuk Yoo" w:date="2024-10-11T14:10:00Z" w16du:dateUtc="2024-10-11T05:10:00Z">
          <w:r w:rsidDel="009A6377">
            <w:delText xml:space="preserve">5.4.1 </w:delText>
          </w:r>
        </w:del>
      </w:ins>
      <w:ins w:id="541" w:author="만든 이" w:date="2024-10-09T13:35:00Z">
        <w:del w:id="542" w:author="Naehyuk Yoo" w:date="2024-10-11T14:10:00Z" w16du:dateUtc="2024-10-11T05:10:00Z">
          <w:r w:rsidDel="009A6377">
            <w:tab/>
          </w:r>
        </w:del>
      </w:ins>
      <w:bookmarkStart w:id="543" w:name="_Toc179548846"/>
      <w:ins w:id="544" w:author="만든 이" w:date="2024-10-09T13:33:00Z">
        <w:r>
          <w:t>Operational Planning</w:t>
        </w:r>
        <w:bookmarkEnd w:id="543"/>
      </w:ins>
    </w:p>
    <w:p w14:paraId="0D706C94" w14:textId="77777777" w:rsidR="005A7D56" w:rsidRPr="006F151E" w:rsidRDefault="005A7D56" w:rsidP="005A7D56">
      <w:pPr>
        <w:rPr>
          <w:ins w:id="545" w:author="만든 이" w:date="2024-10-09T13:33:00Z"/>
          <w:lang w:val="en-US"/>
        </w:rPr>
      </w:pPr>
      <w:ins w:id="546" w:author="만든 이" w:date="2024-10-09T13:33:00Z">
        <w:r w:rsidRPr="006F151E">
          <w:rPr>
            <w:lang w:val="en-US"/>
          </w:rPr>
          <w:t>Comprehensive planning involves using up-to-da</w:t>
        </w:r>
        <w:r>
          <w:rPr>
            <w:lang w:val="en-US"/>
          </w:rPr>
          <w:t xml:space="preserve">te resources such as maps, AtoN </w:t>
        </w:r>
        <w:r w:rsidRPr="006F151E">
          <w:rPr>
            <w:lang w:val="en-US"/>
          </w:rPr>
          <w:t>data, and weather reports to ensure safe and accurate UAS operations. The planning process includes verifying compliance with geographical zones, airspace restrictions, and coordinating with both air traffic control (ATC) and VTS centers, especially when operating near controlled airspace or within a VTS zone. This ensures that all required regulatory clearances are obtained and that operations adhere to safety protocols.</w:t>
        </w:r>
      </w:ins>
    </w:p>
    <w:p w14:paraId="2D02300D" w14:textId="77777777" w:rsidR="005A7D56" w:rsidRPr="00F10EBA" w:rsidRDefault="005A7D56" w:rsidP="005A7D56">
      <w:pPr>
        <w:rPr>
          <w:ins w:id="547" w:author="만든 이" w:date="2024-10-09T13:32:00Z"/>
          <w:lang w:val="en-US"/>
          <w:rPrChange w:id="548" w:author="만든 이" w:date="2024-10-09T13:33:00Z">
            <w:rPr>
              <w:ins w:id="549" w:author="만든 이" w:date="2024-10-09T13:32:00Z"/>
            </w:rPr>
          </w:rPrChange>
        </w:rPr>
      </w:pPr>
    </w:p>
    <w:p w14:paraId="47FA24BC" w14:textId="65DE70D6" w:rsidR="005A7D56" w:rsidRDefault="005A7D56" w:rsidP="009A6377">
      <w:pPr>
        <w:pStyle w:val="3"/>
        <w:rPr>
          <w:ins w:id="550" w:author="만든 이" w:date="2024-10-09T13:35:00Z"/>
        </w:rPr>
        <w:pPrChange w:id="551" w:author="Naehyuk Yoo" w:date="2024-10-11T14:10:00Z" w16du:dateUtc="2024-10-11T05:10:00Z">
          <w:pPr>
            <w:pStyle w:val="Heading2separationline"/>
          </w:pPr>
        </w:pPrChange>
      </w:pPr>
      <w:ins w:id="552" w:author="만든 이" w:date="2024-10-09T13:34:00Z">
        <w:del w:id="553" w:author="Naehyuk Yoo" w:date="2024-10-11T14:10:00Z" w16du:dateUtc="2024-10-11T05:10:00Z">
          <w:r w:rsidDel="009A6377">
            <w:delText xml:space="preserve">5.4.2 </w:delText>
          </w:r>
        </w:del>
      </w:ins>
      <w:ins w:id="554" w:author="만든 이" w:date="2024-10-09T13:35:00Z">
        <w:del w:id="555" w:author="Naehyuk Yoo" w:date="2024-10-11T14:10:00Z" w16du:dateUtc="2024-10-11T05:10:00Z">
          <w:r w:rsidDel="009A6377">
            <w:tab/>
          </w:r>
        </w:del>
      </w:ins>
      <w:bookmarkStart w:id="556" w:name="_Toc179548847"/>
      <w:ins w:id="557" w:author="만든 이" w:date="2024-10-09T13:34:00Z">
        <w:r>
          <w:t>Pre Flight and Post Flight Inspections</w:t>
        </w:r>
      </w:ins>
      <w:bookmarkEnd w:id="556"/>
    </w:p>
    <w:p w14:paraId="62601B1C" w14:textId="77777777" w:rsidR="005A7D56" w:rsidRDefault="005A7D56">
      <w:pPr>
        <w:rPr>
          <w:ins w:id="558" w:author="만든 이" w:date="2024-10-09T13:32:00Z"/>
        </w:rPr>
        <w:pPrChange w:id="559" w:author="만든 이" w:date="2024-10-09T13:32:00Z">
          <w:pPr>
            <w:pStyle w:val="Heading2separationline"/>
          </w:pPr>
        </w:pPrChange>
      </w:pPr>
      <w:ins w:id="560" w:author="만든 이" w:date="2024-10-09T13:35:00Z">
        <w:r w:rsidRPr="005A7D56">
          <w:t>Procedures for conducting thorough pre-flight and post-flight inspections of the UAV are essential to ensure it is airworthy. Pilots must check all systems, including communications and safety equipment, before each flight. These inspections should be carried out using standardized checklists, with all findings and corrective actions documented for future reference.</w:t>
        </w:r>
      </w:ins>
    </w:p>
    <w:p w14:paraId="1BFCE0B5" w14:textId="77777777" w:rsidR="005A7D56" w:rsidRDefault="005A7D56">
      <w:pPr>
        <w:rPr>
          <w:ins w:id="561" w:author="만든 이" w:date="2024-10-09T13:35:00Z"/>
        </w:rPr>
        <w:pPrChange w:id="562" w:author="만든 이" w:date="2024-10-09T13:32:00Z">
          <w:pPr>
            <w:pStyle w:val="Heading2separationline"/>
          </w:pPr>
        </w:pPrChange>
      </w:pPr>
    </w:p>
    <w:p w14:paraId="4F4549EF" w14:textId="6595E357" w:rsidR="005A7D56" w:rsidRDefault="005A7D56" w:rsidP="009A6377">
      <w:pPr>
        <w:pStyle w:val="3"/>
        <w:rPr>
          <w:ins w:id="563" w:author="만든 이" w:date="2024-10-09T13:36:00Z"/>
        </w:rPr>
        <w:pPrChange w:id="564" w:author="Naehyuk Yoo" w:date="2024-10-11T14:10:00Z" w16du:dateUtc="2024-10-11T05:10:00Z">
          <w:pPr>
            <w:pStyle w:val="Heading2separationline"/>
          </w:pPr>
        </w:pPrChange>
      </w:pPr>
      <w:ins w:id="565" w:author="만든 이" w:date="2024-10-09T13:35:00Z">
        <w:del w:id="566" w:author="Naehyuk Yoo" w:date="2024-10-11T14:10:00Z" w16du:dateUtc="2024-10-11T05:10:00Z">
          <w:r w:rsidDel="009A6377">
            <w:delText xml:space="preserve">5.4.3 </w:delText>
          </w:r>
          <w:r w:rsidDel="009A6377">
            <w:tab/>
          </w:r>
        </w:del>
        <w:bookmarkStart w:id="567" w:name="_Toc179548848"/>
        <w:r w:rsidRPr="005A7D56">
          <w:t>Emergency and Contingency Procedures</w:t>
        </w:r>
      </w:ins>
      <w:bookmarkEnd w:id="567"/>
    </w:p>
    <w:p w14:paraId="303228EC" w14:textId="77777777" w:rsidR="005A7D56" w:rsidRDefault="005A7D56">
      <w:pPr>
        <w:rPr>
          <w:ins w:id="568" w:author="만든 이" w:date="2024-10-09T13:36:00Z"/>
        </w:rPr>
        <w:pPrChange w:id="569" w:author="만든 이" w:date="2024-10-09T13:32:00Z">
          <w:pPr>
            <w:pStyle w:val="Heading2separationline"/>
          </w:pPr>
        </w:pPrChange>
      </w:pPr>
      <w:ins w:id="570" w:author="만든 이" w:date="2024-10-09T13:36:00Z">
        <w:r w:rsidRPr="005A7D56">
          <w:t xml:space="preserve">Emergency procedures must be in place for handling unexpected situations such as adverse weather conditions, equipment malfunctions, and airspace intrusions by unauthorized aircraft. This includes specific protocols for loss of communication links, system failures, and other operational issues. </w:t>
        </w:r>
        <w:r w:rsidR="00231A80">
          <w:t>Pilots</w:t>
        </w:r>
        <w:r w:rsidRPr="005A7D56">
          <w:t xml:space="preserve"> must be trained in these procedures and be prepared to act swiftly to mitigate risks to people, property, and the UAS itself.</w:t>
        </w:r>
      </w:ins>
    </w:p>
    <w:p w14:paraId="0F58AA13" w14:textId="77777777" w:rsidR="00231A80" w:rsidRDefault="00231A80">
      <w:pPr>
        <w:rPr>
          <w:ins w:id="571" w:author="만든 이" w:date="2024-10-09T13:36:00Z"/>
        </w:rPr>
        <w:pPrChange w:id="572" w:author="만든 이" w:date="2024-10-09T13:32:00Z">
          <w:pPr>
            <w:pStyle w:val="Heading2separationline"/>
          </w:pPr>
        </w:pPrChange>
      </w:pPr>
    </w:p>
    <w:p w14:paraId="57814131" w14:textId="77777777" w:rsidR="00231A80" w:rsidRDefault="00231A80" w:rsidP="009A6377">
      <w:pPr>
        <w:pStyle w:val="2"/>
        <w:rPr>
          <w:ins w:id="573" w:author="만든 이" w:date="2024-10-09T13:37:00Z"/>
        </w:rPr>
        <w:pPrChange w:id="574" w:author="Naehyuk Yoo" w:date="2024-10-11T14:10:00Z" w16du:dateUtc="2024-10-11T05:10:00Z">
          <w:pPr>
            <w:pStyle w:val="Heading2separationline"/>
          </w:pPr>
        </w:pPrChange>
      </w:pPr>
      <w:bookmarkStart w:id="575" w:name="_Toc179548849"/>
      <w:ins w:id="576" w:author="만든 이" w:date="2024-10-09T13:37:00Z">
        <w:r w:rsidRPr="009A6377">
          <w:t>Operational</w:t>
        </w:r>
        <w:r>
          <w:t xml:space="preserve"> limitations</w:t>
        </w:r>
        <w:bookmarkEnd w:id="575"/>
      </w:ins>
    </w:p>
    <w:p w14:paraId="14AEC7AD" w14:textId="77777777" w:rsidR="00231A80" w:rsidRPr="00231A80" w:rsidRDefault="00231A80">
      <w:pPr>
        <w:rPr>
          <w:ins w:id="577" w:author="만든 이" w:date="2024-10-09T13:35:00Z"/>
        </w:rPr>
        <w:pPrChange w:id="578" w:author="만든 이" w:date="2024-10-09T13:37:00Z">
          <w:pPr>
            <w:pStyle w:val="Heading2separationline"/>
          </w:pPr>
        </w:pPrChange>
      </w:pPr>
      <w:ins w:id="579" w:author="만든 이" w:date="2024-10-09T13:37:00Z">
        <w:r w:rsidRPr="00231A80">
          <w:t>This chapter should outline the general operational limitations for UAV operations based on the drone manufacturer's specifications. Adhering to these limits will ensure safe and compliant drone operations</w:t>
        </w:r>
      </w:ins>
    </w:p>
    <w:p w14:paraId="102EE748" w14:textId="77777777" w:rsidR="005A7D56" w:rsidRDefault="005A7D56">
      <w:pPr>
        <w:rPr>
          <w:ins w:id="580" w:author="만든 이" w:date="2024-10-09T13:37:00Z"/>
        </w:rPr>
        <w:pPrChange w:id="581" w:author="만든 이" w:date="2024-10-09T13:32:00Z">
          <w:pPr>
            <w:pStyle w:val="Heading2separationline"/>
          </w:pPr>
        </w:pPrChange>
      </w:pPr>
    </w:p>
    <w:p w14:paraId="726B67CE" w14:textId="2BBBD168" w:rsidR="00231A80" w:rsidRDefault="00231A80" w:rsidP="009A6377">
      <w:pPr>
        <w:pStyle w:val="3"/>
        <w:rPr>
          <w:ins w:id="582" w:author="만든 이" w:date="2024-10-09T13:45:00Z"/>
        </w:rPr>
        <w:pPrChange w:id="583" w:author="Naehyuk Yoo" w:date="2024-10-11T14:10:00Z" w16du:dateUtc="2024-10-11T05:10:00Z">
          <w:pPr>
            <w:pStyle w:val="Heading2separationline"/>
          </w:pPr>
        </w:pPrChange>
      </w:pPr>
      <w:ins w:id="584" w:author="만든 이" w:date="2024-10-09T13:38:00Z">
        <w:del w:id="585" w:author="Naehyuk Yoo" w:date="2024-10-11T14:10:00Z" w16du:dateUtc="2024-10-11T05:10:00Z">
          <w:r w:rsidDel="009A6377">
            <w:delText>5.5.1</w:delText>
          </w:r>
          <w:r w:rsidDel="009A6377">
            <w:tab/>
          </w:r>
        </w:del>
        <w:bookmarkStart w:id="586" w:name="_Toc179548850"/>
        <w:r>
          <w:t>Enviro</w:t>
        </w:r>
      </w:ins>
      <w:ins w:id="587" w:author="Naehyuk Yoo" w:date="2024-10-11T14:10:00Z" w16du:dateUtc="2024-10-11T05:10:00Z">
        <w:r w:rsidR="009A6377">
          <w:rPr>
            <w:rFonts w:hint="eastAsia"/>
            <w:lang w:eastAsia="ko-KR"/>
          </w:rPr>
          <w:t>n</w:t>
        </w:r>
      </w:ins>
      <w:ins w:id="588" w:author="만든 이" w:date="2024-10-09T13:38:00Z">
        <w:r>
          <w:t>mental conditions</w:t>
        </w:r>
      </w:ins>
      <w:bookmarkEnd w:id="586"/>
    </w:p>
    <w:p w14:paraId="1D7A41F3" w14:textId="77777777" w:rsidR="00231A80" w:rsidRDefault="00231A80">
      <w:pPr>
        <w:pStyle w:val="afb"/>
        <w:numPr>
          <w:ilvl w:val="0"/>
          <w:numId w:val="28"/>
        </w:numPr>
        <w:ind w:left="1240"/>
        <w:rPr>
          <w:ins w:id="589" w:author="만든 이" w:date="2024-10-09T13:46:00Z"/>
        </w:rPr>
        <w:pPrChange w:id="590" w:author="만든 이" w:date="2024-10-09T13:46:00Z">
          <w:pPr/>
        </w:pPrChange>
      </w:pPr>
      <w:ins w:id="591" w:author="만든 이" w:date="2024-10-09T13:46:00Z">
        <w:r>
          <w:t>Light Conditions: UAV operations are restricted to daylight hours or as specified by the manufacturer, ensuring proper visibility for safe operation.</w:t>
        </w:r>
      </w:ins>
    </w:p>
    <w:p w14:paraId="7640C158" w14:textId="77777777" w:rsidR="00231A80" w:rsidRDefault="00231A80">
      <w:pPr>
        <w:pStyle w:val="afb"/>
        <w:numPr>
          <w:ilvl w:val="0"/>
          <w:numId w:val="28"/>
        </w:numPr>
        <w:ind w:left="1240"/>
        <w:rPr>
          <w:ins w:id="592" w:author="만든 이" w:date="2024-10-09T13:46:00Z"/>
        </w:rPr>
        <w:pPrChange w:id="593" w:author="만든 이" w:date="2024-10-09T13:46:00Z">
          <w:pPr>
            <w:pStyle w:val="Heading2separationline"/>
          </w:pPr>
        </w:pPrChange>
      </w:pPr>
      <w:ins w:id="594" w:author="만든 이" w:date="2024-10-09T13:46:00Z">
        <w:r>
          <w:t>Wind and Weather: Operations should not exceed the maximum wind speed or occur in adverse weather conditions (rain, snow, hail) that could impact safety.</w:t>
        </w:r>
      </w:ins>
    </w:p>
    <w:p w14:paraId="2D464468" w14:textId="77777777" w:rsidR="00231A80" w:rsidRDefault="00231A80">
      <w:pPr>
        <w:pStyle w:val="afb"/>
        <w:numPr>
          <w:ilvl w:val="0"/>
          <w:numId w:val="28"/>
        </w:numPr>
        <w:ind w:left="1240"/>
        <w:rPr>
          <w:ins w:id="595" w:author="만든 이" w:date="2024-10-09T13:46:00Z"/>
        </w:rPr>
        <w:pPrChange w:id="596" w:author="만든 이" w:date="2024-10-09T13:47:00Z">
          <w:pPr>
            <w:pStyle w:val="Heading2separationline"/>
          </w:pPr>
        </w:pPrChange>
      </w:pPr>
      <w:ins w:id="597" w:author="만든 이" w:date="2024-10-09T13:46:00Z">
        <w:r>
          <w:t>Temperature Range: The UAV must operate within the temperature limits specified by the manufacturer to avoid equipment malfunctions.</w:t>
        </w:r>
      </w:ins>
    </w:p>
    <w:p w14:paraId="7BBB11EF" w14:textId="77777777" w:rsidR="00231A80" w:rsidRDefault="00231A80">
      <w:pPr>
        <w:rPr>
          <w:ins w:id="598" w:author="만든 이" w:date="2024-10-09T13:38:00Z"/>
        </w:rPr>
        <w:pPrChange w:id="599" w:author="만든 이" w:date="2024-10-09T13:32:00Z">
          <w:pPr>
            <w:pStyle w:val="Heading2separationline"/>
          </w:pPr>
        </w:pPrChange>
      </w:pPr>
    </w:p>
    <w:p w14:paraId="52ABFAF4" w14:textId="3749F266" w:rsidR="00231A80" w:rsidRDefault="00231A80" w:rsidP="009A6377">
      <w:pPr>
        <w:pStyle w:val="3"/>
        <w:rPr>
          <w:ins w:id="600" w:author="만든 이" w:date="2024-10-09T13:46:00Z"/>
        </w:rPr>
        <w:pPrChange w:id="601" w:author="Naehyuk Yoo" w:date="2024-10-11T14:10:00Z" w16du:dateUtc="2024-10-11T05:10:00Z">
          <w:pPr>
            <w:pStyle w:val="Heading2separationline"/>
          </w:pPr>
        </w:pPrChange>
      </w:pPr>
      <w:ins w:id="602" w:author="만든 이" w:date="2024-10-09T13:38:00Z">
        <w:del w:id="603" w:author="Naehyuk Yoo" w:date="2024-10-11T14:10:00Z" w16du:dateUtc="2024-10-11T05:10:00Z">
          <w:r w:rsidDel="009A6377">
            <w:delText>5.5.2</w:delText>
          </w:r>
          <w:r w:rsidDel="009A6377">
            <w:tab/>
          </w:r>
        </w:del>
        <w:bookmarkStart w:id="604" w:name="_Toc179548851"/>
        <w:r>
          <w:t>Technical Limitations</w:t>
        </w:r>
      </w:ins>
      <w:bookmarkEnd w:id="604"/>
    </w:p>
    <w:p w14:paraId="2AC749AB" w14:textId="77777777" w:rsidR="00231A80" w:rsidRPr="00231A80" w:rsidRDefault="00231A80" w:rsidP="00231A80">
      <w:pPr>
        <w:numPr>
          <w:ilvl w:val="0"/>
          <w:numId w:val="27"/>
        </w:numPr>
        <w:rPr>
          <w:ins w:id="605" w:author="만든 이" w:date="2024-10-09T13:46:00Z"/>
          <w:lang w:val="en-US"/>
        </w:rPr>
      </w:pPr>
      <w:ins w:id="606" w:author="만든 이" w:date="2024-10-09T13:46:00Z">
        <w:r w:rsidRPr="00F10EBA">
          <w:rPr>
            <w:bCs/>
            <w:lang w:val="en-US"/>
            <w:rPrChange w:id="607" w:author="만든 이" w:date="2024-10-09T13:47:00Z">
              <w:rPr>
                <w:b/>
                <w:bCs/>
                <w:lang w:val="en-US"/>
              </w:rPr>
            </w:rPrChange>
          </w:rPr>
          <w:t>Maximum Take-off Weight (MTOW)</w:t>
        </w:r>
        <w:r w:rsidRPr="00231A80">
          <w:rPr>
            <w:lang w:val="en-US"/>
          </w:rPr>
          <w:t>: The UAV must not exceed the manufacturer-defined take-off mass to ensure flight stability.</w:t>
        </w:r>
      </w:ins>
    </w:p>
    <w:p w14:paraId="3A61F598" w14:textId="77777777" w:rsidR="00231A80" w:rsidRPr="00231A80" w:rsidRDefault="00231A80" w:rsidP="00231A80">
      <w:pPr>
        <w:numPr>
          <w:ilvl w:val="0"/>
          <w:numId w:val="27"/>
        </w:numPr>
        <w:rPr>
          <w:ins w:id="608" w:author="만든 이" w:date="2024-10-09T13:46:00Z"/>
          <w:lang w:val="en-US"/>
        </w:rPr>
      </w:pPr>
      <w:ins w:id="609" w:author="만든 이" w:date="2024-10-09T13:46:00Z">
        <w:r w:rsidRPr="00F10EBA">
          <w:rPr>
            <w:bCs/>
            <w:lang w:val="en-US"/>
            <w:rPrChange w:id="610" w:author="만든 이" w:date="2024-10-09T13:47:00Z">
              <w:rPr>
                <w:b/>
                <w:bCs/>
                <w:lang w:val="en-US"/>
              </w:rPr>
            </w:rPrChange>
          </w:rPr>
          <w:t>Flight Speed and Altitude</w:t>
        </w:r>
        <w:r w:rsidRPr="00231A80">
          <w:rPr>
            <w:lang w:val="en-US"/>
          </w:rPr>
          <w:t>: Operations are restricted by manufacturer-set maximum speed and altitude, typically limited to 120 meters AGL unless otherwise authorized.</w:t>
        </w:r>
      </w:ins>
    </w:p>
    <w:p w14:paraId="5B17A534" w14:textId="77777777" w:rsidR="00231A80" w:rsidRPr="00231A80" w:rsidRDefault="00231A80" w:rsidP="00231A80">
      <w:pPr>
        <w:numPr>
          <w:ilvl w:val="0"/>
          <w:numId w:val="27"/>
        </w:numPr>
        <w:rPr>
          <w:ins w:id="611" w:author="만든 이" w:date="2024-10-09T13:46:00Z"/>
          <w:lang w:val="en-US"/>
        </w:rPr>
      </w:pPr>
      <w:ins w:id="612" w:author="만든 이" w:date="2024-10-09T13:46:00Z">
        <w:r w:rsidRPr="00F10EBA">
          <w:rPr>
            <w:bCs/>
            <w:lang w:val="en-US"/>
            <w:rPrChange w:id="613" w:author="만든 이" w:date="2024-10-09T13:47:00Z">
              <w:rPr>
                <w:b/>
                <w:bCs/>
                <w:lang w:val="en-US"/>
              </w:rPr>
            </w:rPrChange>
          </w:rPr>
          <w:t>Flight Angles</w:t>
        </w:r>
        <w:r w:rsidRPr="00231A80">
          <w:rPr>
            <w:lang w:val="en-US"/>
          </w:rPr>
          <w:t>: The UAV should maintain safe pitch and roll angles as per the manufacturer’s guidelines to avoid destabilization.</w:t>
        </w:r>
      </w:ins>
    </w:p>
    <w:p w14:paraId="3529A5B1" w14:textId="77777777" w:rsidR="00231A80" w:rsidRPr="00F10EBA" w:rsidRDefault="00231A80">
      <w:pPr>
        <w:rPr>
          <w:ins w:id="614" w:author="만든 이" w:date="2024-10-09T13:38:00Z"/>
          <w:lang w:val="en-US"/>
          <w:rPrChange w:id="615" w:author="만든 이" w:date="2024-10-09T13:46:00Z">
            <w:rPr>
              <w:ins w:id="616" w:author="만든 이" w:date="2024-10-09T13:38:00Z"/>
            </w:rPr>
          </w:rPrChange>
        </w:rPr>
        <w:pPrChange w:id="617" w:author="만든 이" w:date="2024-10-09T13:32:00Z">
          <w:pPr>
            <w:pStyle w:val="Heading2separationline"/>
          </w:pPr>
        </w:pPrChange>
      </w:pPr>
    </w:p>
    <w:p w14:paraId="19C63D10" w14:textId="7032B70E" w:rsidR="00231A80" w:rsidRDefault="00231A80" w:rsidP="009A6377">
      <w:pPr>
        <w:pStyle w:val="3"/>
        <w:rPr>
          <w:ins w:id="618" w:author="만든 이" w:date="2024-10-09T13:47:00Z"/>
        </w:rPr>
        <w:pPrChange w:id="619" w:author="Naehyuk Yoo" w:date="2024-10-11T14:11:00Z" w16du:dateUtc="2024-10-11T05:11:00Z">
          <w:pPr>
            <w:pStyle w:val="Heading2separationline"/>
          </w:pPr>
        </w:pPrChange>
      </w:pPr>
      <w:ins w:id="620" w:author="만든 이" w:date="2024-10-09T13:38:00Z">
        <w:del w:id="621" w:author="Naehyuk Yoo" w:date="2024-10-11T14:11:00Z" w16du:dateUtc="2024-10-11T05:11:00Z">
          <w:r w:rsidDel="009A6377">
            <w:lastRenderedPageBreak/>
            <w:delText>5.5.3</w:delText>
          </w:r>
        </w:del>
      </w:ins>
      <w:ins w:id="622" w:author="만든 이" w:date="2024-10-09T13:39:00Z">
        <w:del w:id="623" w:author="Naehyuk Yoo" w:date="2024-10-11T14:11:00Z" w16du:dateUtc="2024-10-11T05:11:00Z">
          <w:r w:rsidDel="009A6377">
            <w:tab/>
          </w:r>
        </w:del>
        <w:bookmarkStart w:id="624" w:name="_Toc179548852"/>
        <w:r>
          <w:t>Flight Areas and Restrictions</w:t>
        </w:r>
      </w:ins>
      <w:bookmarkEnd w:id="624"/>
    </w:p>
    <w:p w14:paraId="65214668" w14:textId="77777777" w:rsidR="007D5C06" w:rsidRDefault="007D5C06">
      <w:pPr>
        <w:pStyle w:val="afb"/>
        <w:numPr>
          <w:ilvl w:val="0"/>
          <w:numId w:val="29"/>
        </w:numPr>
        <w:ind w:left="1240"/>
        <w:rPr>
          <w:ins w:id="625" w:author="만든 이" w:date="2024-10-09T13:47:00Z"/>
        </w:rPr>
        <w:pPrChange w:id="626" w:author="만든 이" w:date="2024-10-09T13:48:00Z">
          <w:pPr/>
        </w:pPrChange>
      </w:pPr>
      <w:ins w:id="627" w:author="만든 이" w:date="2024-10-09T13:47:00Z">
        <w:r>
          <w:t>Controlled Areas: Flights must occur in secured areas where unauthorized personnel are excluded. Operators must ensure the area remains controlled throughout the operation.</w:t>
        </w:r>
      </w:ins>
    </w:p>
    <w:p w14:paraId="4896FB71" w14:textId="77777777" w:rsidR="00231A80" w:rsidRDefault="007D5C06">
      <w:pPr>
        <w:pStyle w:val="afb"/>
        <w:numPr>
          <w:ilvl w:val="0"/>
          <w:numId w:val="29"/>
        </w:numPr>
        <w:ind w:left="1240"/>
        <w:rPr>
          <w:ins w:id="628" w:author="만든 이" w:date="2024-10-09T13:48:00Z"/>
        </w:rPr>
        <w:pPrChange w:id="629" w:author="만든 이" w:date="2024-10-09T13:48:00Z">
          <w:pPr>
            <w:pStyle w:val="Heading2separationline"/>
          </w:pPr>
        </w:pPrChange>
      </w:pPr>
      <w:ins w:id="630" w:author="만든 이" w:date="2024-10-09T13:47:00Z">
        <w:r>
          <w:t>Geographical Zones: UAS must comply with no-fly zones and airspace restrictions unless proper clearances have been obtained</w:t>
        </w:r>
      </w:ins>
    </w:p>
    <w:p w14:paraId="6338FAF6" w14:textId="77777777" w:rsidR="007D5C06" w:rsidRDefault="007D5C06">
      <w:pPr>
        <w:pStyle w:val="afb"/>
        <w:ind w:left="880"/>
        <w:rPr>
          <w:ins w:id="631" w:author="만든 이" w:date="2024-10-09T13:39:00Z"/>
        </w:rPr>
        <w:pPrChange w:id="632" w:author="만든 이" w:date="2024-10-09T13:48:00Z">
          <w:pPr>
            <w:pStyle w:val="Heading2separationline"/>
          </w:pPr>
        </w:pPrChange>
      </w:pPr>
    </w:p>
    <w:p w14:paraId="1C009233" w14:textId="32B644CA" w:rsidR="00231A80" w:rsidRDefault="00231A80" w:rsidP="009A6377">
      <w:pPr>
        <w:pStyle w:val="3"/>
        <w:rPr>
          <w:ins w:id="633" w:author="만든 이" w:date="2024-10-09T13:48:00Z"/>
        </w:rPr>
        <w:pPrChange w:id="634" w:author="Naehyuk Yoo" w:date="2024-10-11T14:11:00Z" w16du:dateUtc="2024-10-11T05:11:00Z">
          <w:pPr>
            <w:pStyle w:val="Heading2separationline"/>
          </w:pPr>
        </w:pPrChange>
      </w:pPr>
      <w:ins w:id="635" w:author="만든 이" w:date="2024-10-09T13:39:00Z">
        <w:del w:id="636" w:author="Naehyuk Yoo" w:date="2024-10-11T14:11:00Z" w16du:dateUtc="2024-10-11T05:11:00Z">
          <w:r w:rsidDel="009A6377">
            <w:delText xml:space="preserve">5.5.4 </w:delText>
          </w:r>
        </w:del>
      </w:ins>
      <w:ins w:id="637" w:author="만든 이" w:date="2024-10-09T13:40:00Z">
        <w:del w:id="638" w:author="Naehyuk Yoo" w:date="2024-10-11T14:11:00Z" w16du:dateUtc="2024-10-11T05:11:00Z">
          <w:r w:rsidDel="009A6377">
            <w:tab/>
          </w:r>
        </w:del>
        <w:bookmarkStart w:id="639" w:name="_Toc179548853"/>
        <w:r>
          <w:t xml:space="preserve">Automated </w:t>
        </w:r>
      </w:ins>
      <w:ins w:id="640" w:author="만든 이" w:date="2024-10-09T13:41:00Z">
        <w:r>
          <w:t>and Manual Control</w:t>
        </w:r>
      </w:ins>
      <w:bookmarkEnd w:id="639"/>
    </w:p>
    <w:p w14:paraId="5CF57868" w14:textId="77777777" w:rsidR="007D5C06" w:rsidRDefault="007D5C06">
      <w:pPr>
        <w:pStyle w:val="afb"/>
        <w:numPr>
          <w:ilvl w:val="0"/>
          <w:numId w:val="31"/>
        </w:numPr>
        <w:ind w:left="1240"/>
        <w:rPr>
          <w:ins w:id="641" w:author="만든 이" w:date="2024-10-09T13:42:00Z"/>
        </w:rPr>
        <w:pPrChange w:id="642" w:author="만든 이" w:date="2024-10-09T13:49:00Z">
          <w:pPr>
            <w:pStyle w:val="Heading2separationline"/>
          </w:pPr>
        </w:pPrChange>
      </w:pPr>
      <w:ins w:id="643" w:author="만든 이" w:date="2024-10-09T13:48:00Z">
        <w:r w:rsidRPr="007D5C06">
          <w:t>Automated Systems: Geofencing, Return-to-Home, and other automated flight systems must be configured to ensure the UAV stays within designated operational area. Manual control must always be an available fallback.</w:t>
        </w:r>
      </w:ins>
    </w:p>
    <w:p w14:paraId="50190B5E" w14:textId="77777777" w:rsidR="007D5C06" w:rsidRDefault="007D5C06">
      <w:pPr>
        <w:rPr>
          <w:ins w:id="644" w:author="만든 이" w:date="2024-10-09T13:49:00Z"/>
        </w:rPr>
        <w:pPrChange w:id="645" w:author="만든 이" w:date="2024-10-09T13:32:00Z">
          <w:pPr>
            <w:pStyle w:val="Heading2separationline"/>
          </w:pPr>
        </w:pPrChange>
      </w:pPr>
    </w:p>
    <w:p w14:paraId="6BD5E9F7" w14:textId="756AFF88" w:rsidR="00231A80" w:rsidRDefault="00231A80" w:rsidP="009A6377">
      <w:pPr>
        <w:pStyle w:val="3"/>
        <w:rPr>
          <w:ins w:id="646" w:author="만든 이" w:date="2024-10-09T13:49:00Z"/>
        </w:rPr>
        <w:pPrChange w:id="647" w:author="Naehyuk Yoo" w:date="2024-10-11T14:11:00Z" w16du:dateUtc="2024-10-11T05:11:00Z">
          <w:pPr>
            <w:pStyle w:val="Heading2separationline"/>
          </w:pPr>
        </w:pPrChange>
      </w:pPr>
      <w:ins w:id="648" w:author="만든 이" w:date="2024-10-09T13:43:00Z">
        <w:del w:id="649" w:author="Naehyuk Yoo" w:date="2024-10-11T14:11:00Z" w16du:dateUtc="2024-10-11T05:11:00Z">
          <w:r w:rsidDel="009A6377">
            <w:delText>5.5. 5</w:delText>
          </w:r>
          <w:r w:rsidDel="009A6377">
            <w:tab/>
          </w:r>
        </w:del>
        <w:bookmarkStart w:id="650" w:name="_Toc179548854"/>
        <w:r>
          <w:t>Payload and Battery</w:t>
        </w:r>
        <w:bookmarkEnd w:id="650"/>
        <w:r>
          <w:t xml:space="preserve"> </w:t>
        </w:r>
      </w:ins>
    </w:p>
    <w:p w14:paraId="087D9A40" w14:textId="77777777" w:rsidR="007D5C06" w:rsidRDefault="007D5C06">
      <w:pPr>
        <w:pStyle w:val="afb"/>
        <w:numPr>
          <w:ilvl w:val="0"/>
          <w:numId w:val="31"/>
        </w:numPr>
        <w:ind w:left="1240"/>
        <w:rPr>
          <w:ins w:id="651" w:author="만든 이" w:date="2024-10-09T13:49:00Z"/>
        </w:rPr>
        <w:pPrChange w:id="652" w:author="만든 이" w:date="2024-10-09T13:50:00Z">
          <w:pPr/>
        </w:pPrChange>
      </w:pPr>
      <w:ins w:id="653" w:author="만든 이" w:date="2024-10-09T13:49:00Z">
        <w:r>
          <w:t>Payload Limits: The UAV should not exceed the payload weight recommended by the manufacturer to avoid impacting flight performance.</w:t>
        </w:r>
      </w:ins>
    </w:p>
    <w:p w14:paraId="559343EB" w14:textId="77777777" w:rsidR="007D5C06" w:rsidRDefault="007D5C06">
      <w:pPr>
        <w:pStyle w:val="afb"/>
        <w:numPr>
          <w:ilvl w:val="0"/>
          <w:numId w:val="31"/>
        </w:numPr>
        <w:ind w:left="1240"/>
        <w:rPr>
          <w:ins w:id="654" w:author="만든 이" w:date="2024-10-09T13:43:00Z"/>
        </w:rPr>
        <w:pPrChange w:id="655" w:author="만든 이" w:date="2024-10-09T13:50:00Z">
          <w:pPr>
            <w:pStyle w:val="Heading2separationline"/>
          </w:pPr>
        </w:pPrChange>
      </w:pPr>
      <w:ins w:id="656" w:author="만든 이" w:date="2024-10-09T13:49:00Z">
        <w:r>
          <w:t>Battery Management: Battery levels must be monitored to ensure sufficient power for the entire operation and a safe return.</w:t>
        </w:r>
      </w:ins>
    </w:p>
    <w:p w14:paraId="0DA170D5" w14:textId="77777777" w:rsidR="007D5C06" w:rsidRDefault="007D5C06">
      <w:pPr>
        <w:rPr>
          <w:ins w:id="657" w:author="만든 이" w:date="2024-10-09T13:50:00Z"/>
        </w:rPr>
        <w:pPrChange w:id="658" w:author="만든 이" w:date="2024-10-09T13:32:00Z">
          <w:pPr>
            <w:pStyle w:val="Heading2separationline"/>
          </w:pPr>
        </w:pPrChange>
      </w:pPr>
    </w:p>
    <w:p w14:paraId="0572426C" w14:textId="32E43EF2" w:rsidR="00231A80" w:rsidRDefault="00231A80" w:rsidP="009A6377">
      <w:pPr>
        <w:pStyle w:val="3"/>
        <w:rPr>
          <w:ins w:id="659" w:author="만든 이" w:date="2024-10-09T13:44:00Z"/>
        </w:rPr>
        <w:pPrChange w:id="660" w:author="Naehyuk Yoo" w:date="2024-10-11T14:11:00Z" w16du:dateUtc="2024-10-11T05:11:00Z">
          <w:pPr>
            <w:pStyle w:val="Heading2separationline"/>
          </w:pPr>
        </w:pPrChange>
      </w:pPr>
      <w:ins w:id="661" w:author="만든 이" w:date="2024-10-09T13:43:00Z">
        <w:del w:id="662" w:author="Naehyuk Yoo" w:date="2024-10-11T14:11:00Z" w16du:dateUtc="2024-10-11T05:11:00Z">
          <w:r w:rsidDel="009A6377">
            <w:delText>5.5.6</w:delText>
          </w:r>
          <w:r w:rsidDel="009A6377">
            <w:tab/>
          </w:r>
        </w:del>
      </w:ins>
      <w:bookmarkStart w:id="663" w:name="_Toc179548855"/>
      <w:ins w:id="664" w:author="만든 이" w:date="2024-10-09T13:44:00Z">
        <w:r>
          <w:t>Manufacturer Compliance</w:t>
        </w:r>
        <w:bookmarkEnd w:id="663"/>
      </w:ins>
    </w:p>
    <w:p w14:paraId="0B6ACEB4" w14:textId="77777777" w:rsidR="00231A80" w:rsidRDefault="007D5C06">
      <w:pPr>
        <w:pStyle w:val="afb"/>
        <w:numPr>
          <w:ilvl w:val="0"/>
          <w:numId w:val="32"/>
        </w:numPr>
        <w:ind w:left="1240"/>
        <w:rPr>
          <w:ins w:id="665" w:author="만든 이" w:date="2024-10-09T13:35:00Z"/>
        </w:rPr>
        <w:pPrChange w:id="666" w:author="만든 이" w:date="2024-10-09T13:51:00Z">
          <w:pPr>
            <w:pStyle w:val="Heading2separationline"/>
          </w:pPr>
        </w:pPrChange>
      </w:pPr>
      <w:ins w:id="667" w:author="만든 이" w:date="2024-10-09T13:51:00Z">
        <w:r w:rsidRPr="007D5C06">
          <w:t>All operational limits and procedures must align with the UAV manufacturer's manual to ensure safe and compliant flight operations. Regular checks for software updates and changes in operational guidelines should be mandatory.</w:t>
        </w:r>
      </w:ins>
    </w:p>
    <w:p w14:paraId="1B887BFA" w14:textId="77777777" w:rsidR="005A7D56" w:rsidRPr="005A7D56" w:rsidDel="009A6377" w:rsidRDefault="005A7D56">
      <w:pPr>
        <w:rPr>
          <w:del w:id="668" w:author="Naehyuk Yoo" w:date="2024-10-11T14:11:00Z" w16du:dateUtc="2024-10-11T05:11:00Z"/>
        </w:rPr>
        <w:pPrChange w:id="669" w:author="만든 이" w:date="2024-10-09T13:32:00Z">
          <w:pPr>
            <w:pStyle w:val="Heading2separationline"/>
          </w:pPr>
        </w:pPrChange>
      </w:pPr>
    </w:p>
    <w:p w14:paraId="5E08DC37" w14:textId="77777777" w:rsidR="00471824" w:rsidDel="005A7D56" w:rsidRDefault="005A7D56">
      <w:pPr>
        <w:pStyle w:val="ad"/>
        <w:rPr>
          <w:del w:id="670" w:author="만든 이" w:date="2024-10-09T13:32:00Z"/>
          <w:color w:val="000000"/>
          <w:lang w:eastAsia="ko-KR"/>
        </w:rPr>
      </w:pPr>
      <w:del w:id="671" w:author="만든 이" w:date="2024-10-09T13:32:00Z">
        <w:r w:rsidDel="005A7D56">
          <w:rPr>
            <w:color w:val="000000"/>
            <w:lang w:eastAsia="ko-KR"/>
          </w:rPr>
          <w:delText>Drone usage may need to be recorded and reported to the Responsible Authority.</w:delText>
        </w:r>
      </w:del>
    </w:p>
    <w:p w14:paraId="14F5253E" w14:textId="77777777" w:rsidR="00471824" w:rsidDel="005A7D56" w:rsidRDefault="005A7D56">
      <w:pPr>
        <w:pStyle w:val="ad"/>
        <w:rPr>
          <w:del w:id="672" w:author="만든 이" w:date="2024-10-09T13:32:00Z"/>
          <w:lang w:eastAsia="ko-KR"/>
        </w:rPr>
      </w:pPr>
      <w:del w:id="673" w:author="만든 이" w:date="2024-10-09T13:32:00Z">
        <w:r w:rsidDel="005A7D56">
          <w:rPr>
            <w:rFonts w:hint="eastAsia"/>
            <w:color w:val="000000"/>
            <w:lang w:eastAsia="ko-KR"/>
          </w:rPr>
          <w:delText>The Drone Pilot should complete the maintenance of drones after operations in accordance with the manufacturer</w:delText>
        </w:r>
        <w:r w:rsidDel="005A7D56">
          <w:rPr>
            <w:rFonts w:hint="eastAsia"/>
            <w:color w:val="000000"/>
            <w:lang w:eastAsia="ko-KR"/>
          </w:rPr>
          <w:delText>’</w:delText>
        </w:r>
        <w:r w:rsidDel="005A7D56">
          <w:rPr>
            <w:rFonts w:hint="eastAsia"/>
            <w:color w:val="000000"/>
            <w:lang w:eastAsia="ko-KR"/>
          </w:rPr>
          <w:delText xml:space="preserve">s instructions. </w:delText>
        </w:r>
      </w:del>
    </w:p>
    <w:p w14:paraId="1BA26749" w14:textId="77777777" w:rsidR="00471824" w:rsidRDefault="00471824">
      <w:pPr>
        <w:pStyle w:val="ad"/>
        <w:rPr>
          <w:lang w:eastAsia="de-DE"/>
        </w:rPr>
      </w:pPr>
    </w:p>
    <w:p w14:paraId="406111FE" w14:textId="77777777" w:rsidR="00471824" w:rsidRDefault="007D5C06">
      <w:pPr>
        <w:pStyle w:val="2"/>
        <w:spacing w:before="0" w:after="0" w:line="216" w:lineRule="atLeast"/>
        <w:ind w:right="0"/>
      </w:pPr>
      <w:bookmarkStart w:id="674" w:name="_Toc1713334311"/>
      <w:bookmarkStart w:id="675" w:name="_Toc179548856"/>
      <w:ins w:id="676" w:author="만든 이" w:date="2024-10-09T13:51:00Z">
        <w:r>
          <w:rPr>
            <w:lang w:eastAsia="ko-KR"/>
          </w:rPr>
          <w:t>Training and Competency</w:t>
        </w:r>
      </w:ins>
      <w:bookmarkEnd w:id="675"/>
      <w:del w:id="677" w:author="만든 이" w:date="2024-10-09T13:51:00Z">
        <w:r w:rsidR="005A7D56" w:rsidDel="007D5C06">
          <w:rPr>
            <w:lang w:eastAsia="ko-KR"/>
          </w:rPr>
          <w:delText>approval of filmin</w:delText>
        </w:r>
        <w:bookmarkEnd w:id="674"/>
        <w:r w:rsidR="005A7D56" w:rsidDel="007D5C06">
          <w:rPr>
            <w:lang w:eastAsia="ko-KR"/>
          </w:rPr>
          <w:delText>g</w:delText>
        </w:r>
      </w:del>
    </w:p>
    <w:p w14:paraId="66FC1922" w14:textId="77777777" w:rsidR="00471824" w:rsidRDefault="00471824">
      <w:pPr>
        <w:pStyle w:val="Heading2separationline"/>
      </w:pPr>
    </w:p>
    <w:p w14:paraId="705D21B6" w14:textId="77777777" w:rsidR="00471824" w:rsidRDefault="007D5C06">
      <w:pPr>
        <w:rPr>
          <w:ins w:id="678" w:author="만든 이" w:date="2024-10-09T13:52:00Z"/>
        </w:rPr>
      </w:pPr>
      <w:ins w:id="679" w:author="만든 이" w:date="2024-10-09T13:52:00Z">
        <w:r w:rsidRPr="007D5C06">
          <w:t>This chapter outlines the essential training and competency requirements for personnel involved in UAS operations, ensuring that all staff are adequately prepared and regularly assessed to maintain high safety standards.</w:t>
        </w:r>
      </w:ins>
    </w:p>
    <w:p w14:paraId="3FE346B1" w14:textId="77777777" w:rsidR="007D5C06" w:rsidRDefault="007D5C06">
      <w:pPr>
        <w:rPr>
          <w:ins w:id="680" w:author="만든 이" w:date="2024-10-09T13:52:00Z"/>
        </w:rPr>
      </w:pPr>
    </w:p>
    <w:p w14:paraId="0D1BCCA5" w14:textId="3226D267" w:rsidR="007D5C06" w:rsidRDefault="007D5C06" w:rsidP="009A6377">
      <w:pPr>
        <w:pStyle w:val="3"/>
        <w:rPr>
          <w:ins w:id="681" w:author="만든 이" w:date="2024-10-09T13:52:00Z"/>
        </w:rPr>
        <w:pPrChange w:id="682" w:author="Naehyuk Yoo" w:date="2024-10-11T14:11:00Z" w16du:dateUtc="2024-10-11T05:11:00Z">
          <w:pPr/>
        </w:pPrChange>
      </w:pPr>
      <w:ins w:id="683" w:author="만든 이" w:date="2024-10-09T13:52:00Z">
        <w:del w:id="684" w:author="Naehyuk Yoo" w:date="2024-10-11T14:11:00Z" w16du:dateUtc="2024-10-11T05:11:00Z">
          <w:r w:rsidDel="009A6377">
            <w:delText xml:space="preserve">5.6.1 </w:delText>
          </w:r>
        </w:del>
        <w:bookmarkStart w:id="685" w:name="_Toc179548857"/>
        <w:r>
          <w:t>Training Requirements</w:t>
        </w:r>
        <w:bookmarkEnd w:id="685"/>
      </w:ins>
    </w:p>
    <w:p w14:paraId="7E868F55" w14:textId="77777777" w:rsidR="007D5C06" w:rsidRDefault="007D5C06">
      <w:pPr>
        <w:rPr>
          <w:ins w:id="686" w:author="만든 이" w:date="2024-10-09T13:53:00Z"/>
        </w:rPr>
      </w:pPr>
      <w:ins w:id="687" w:author="만든 이" w:date="2024-10-09T13:53:00Z">
        <w:r w:rsidRPr="007D5C06">
          <w:t>All personnel must undergo mandatory training, covering topics such as UAV operation, emergency response, and compliance with national airspace regulations. Regular refresher courses are required to ensure up-to-date knowledge on airspace structure, weather assessment, flight planning, and the correct use of equipment.</w:t>
        </w:r>
      </w:ins>
    </w:p>
    <w:p w14:paraId="0B35B554" w14:textId="77777777" w:rsidR="007D5C06" w:rsidRDefault="007D5C06">
      <w:pPr>
        <w:rPr>
          <w:ins w:id="688" w:author="만든 이" w:date="2024-10-09T13:53:00Z"/>
        </w:rPr>
      </w:pPr>
    </w:p>
    <w:p w14:paraId="267A1E53" w14:textId="63107BFF" w:rsidR="007D5C06" w:rsidRDefault="007D5C06" w:rsidP="009A6377">
      <w:pPr>
        <w:pStyle w:val="3"/>
        <w:rPr>
          <w:ins w:id="689" w:author="만든 이" w:date="2024-10-09T13:54:00Z"/>
        </w:rPr>
        <w:pPrChange w:id="690" w:author="Naehyuk Yoo" w:date="2024-10-11T14:11:00Z" w16du:dateUtc="2024-10-11T05:11:00Z">
          <w:pPr/>
        </w:pPrChange>
      </w:pPr>
      <w:ins w:id="691" w:author="만든 이" w:date="2024-10-09T13:53:00Z">
        <w:del w:id="692" w:author="Naehyuk Yoo" w:date="2024-10-11T14:11:00Z" w16du:dateUtc="2024-10-11T05:11:00Z">
          <w:r w:rsidDel="009A6377">
            <w:delText xml:space="preserve">5.6.2 </w:delText>
          </w:r>
        </w:del>
      </w:ins>
      <w:bookmarkStart w:id="693" w:name="_Toc179548858"/>
      <w:ins w:id="694" w:author="만든 이" w:date="2024-10-09T13:54:00Z">
        <w:r>
          <w:t>Crew Resource Management</w:t>
        </w:r>
        <w:bookmarkEnd w:id="693"/>
        <w:r>
          <w:t xml:space="preserve"> </w:t>
        </w:r>
      </w:ins>
    </w:p>
    <w:p w14:paraId="35EA2295" w14:textId="77777777" w:rsidR="007D5C06" w:rsidRDefault="007D5C06">
      <w:pPr>
        <w:rPr>
          <w:ins w:id="695" w:author="만든 이" w:date="2024-10-09T13:54:00Z"/>
        </w:rPr>
      </w:pPr>
      <w:ins w:id="696" w:author="만든 이" w:date="2024-10-09T13:54:00Z">
        <w:r w:rsidRPr="007D5C06">
          <w:t>CRM training focuses on enhancing communication and coordination between crew members. Effective CRM is essential for ensuring teamwork, reducing errors, and maintaining safety during UAV operations, especially in multi-crew or complex mission scenarios.</w:t>
        </w:r>
      </w:ins>
    </w:p>
    <w:p w14:paraId="723D6C18" w14:textId="77777777" w:rsidR="007D5C06" w:rsidRDefault="007D5C06">
      <w:pPr>
        <w:rPr>
          <w:ins w:id="697" w:author="만든 이" w:date="2024-10-09T13:54:00Z"/>
        </w:rPr>
      </w:pPr>
    </w:p>
    <w:p w14:paraId="3968B6E0" w14:textId="44DB5BD7" w:rsidR="007D5C06" w:rsidRDefault="007D5C06" w:rsidP="009A6377">
      <w:pPr>
        <w:pStyle w:val="2"/>
        <w:rPr>
          <w:ins w:id="698" w:author="만든 이" w:date="2024-10-09T13:56:00Z"/>
        </w:rPr>
        <w:pPrChange w:id="699" w:author="Naehyuk Yoo" w:date="2024-10-11T14:11:00Z" w16du:dateUtc="2024-10-11T05:11:00Z">
          <w:pPr/>
        </w:pPrChange>
      </w:pPr>
      <w:ins w:id="700" w:author="만든 이" w:date="2024-10-09T13:54:00Z">
        <w:del w:id="701" w:author="Naehyuk Yoo" w:date="2024-10-11T14:11:00Z" w16du:dateUtc="2024-10-11T05:11:00Z">
          <w:r w:rsidDel="009A6377">
            <w:delText>5.7</w:delText>
          </w:r>
          <w:r w:rsidDel="009A6377">
            <w:tab/>
          </w:r>
        </w:del>
      </w:ins>
      <w:bookmarkStart w:id="702" w:name="_Toc179548859"/>
      <w:ins w:id="703" w:author="만든 이" w:date="2024-10-09T13:55:00Z">
        <w:r>
          <w:t>Maintenance</w:t>
        </w:r>
        <w:bookmarkEnd w:id="702"/>
        <w:r>
          <w:t xml:space="preserve"> </w:t>
        </w:r>
      </w:ins>
    </w:p>
    <w:p w14:paraId="013C876B" w14:textId="77777777" w:rsidR="007D5C06" w:rsidRDefault="007D5C06">
      <w:pPr>
        <w:rPr>
          <w:ins w:id="704" w:author="만든 이" w:date="2024-10-09T13:55:00Z"/>
        </w:rPr>
      </w:pPr>
      <w:ins w:id="705" w:author="만든 이" w:date="2024-10-09T13:56:00Z">
        <w:r w:rsidRPr="007D5C06">
          <w:t>This chapter</w:t>
        </w:r>
        <w:r>
          <w:t xml:space="preserve"> should  cover </w:t>
        </w:r>
        <w:r w:rsidRPr="007D5C06">
          <w:t>the essential maintenance practices for UAV operations, ensuring the aircraft is kept in optimal working condition through scheduled inspections, software updates, and battery management.</w:t>
        </w:r>
      </w:ins>
    </w:p>
    <w:p w14:paraId="0A23D7C2" w14:textId="77777777" w:rsidR="007D5C06" w:rsidRDefault="007D5C06">
      <w:pPr>
        <w:rPr>
          <w:ins w:id="706" w:author="만든 이" w:date="2024-10-09T13:55:00Z"/>
        </w:rPr>
      </w:pPr>
    </w:p>
    <w:p w14:paraId="1C18F6AF" w14:textId="1D3AD529" w:rsidR="007D5C06" w:rsidRDefault="007D5C06" w:rsidP="009A6377">
      <w:pPr>
        <w:pStyle w:val="3"/>
        <w:rPr>
          <w:ins w:id="707" w:author="만든 이" w:date="2024-10-09T13:56:00Z"/>
        </w:rPr>
        <w:pPrChange w:id="708" w:author="Naehyuk Yoo" w:date="2024-10-11T14:11:00Z" w16du:dateUtc="2024-10-11T05:11:00Z">
          <w:pPr/>
        </w:pPrChange>
      </w:pPr>
      <w:ins w:id="709" w:author="만든 이" w:date="2024-10-09T13:55:00Z">
        <w:del w:id="710" w:author="Naehyuk Yoo" w:date="2024-10-11T14:11:00Z" w16du:dateUtc="2024-10-11T05:11:00Z">
          <w:r w:rsidDel="009A6377">
            <w:delText xml:space="preserve">5.7.1 </w:delText>
          </w:r>
        </w:del>
      </w:ins>
      <w:ins w:id="711" w:author="만든 이" w:date="2024-10-09T13:58:00Z">
        <w:del w:id="712" w:author="Naehyuk Yoo" w:date="2024-10-11T14:11:00Z" w16du:dateUtc="2024-10-11T05:11:00Z">
          <w:r w:rsidR="000D04BA" w:rsidDel="009A6377">
            <w:tab/>
          </w:r>
        </w:del>
      </w:ins>
      <w:bookmarkStart w:id="713" w:name="_Toc179548860"/>
      <w:ins w:id="714" w:author="만든 이" w:date="2024-10-09T13:55:00Z">
        <w:r>
          <w:t>Scheduled Maintenace</w:t>
        </w:r>
        <w:bookmarkEnd w:id="713"/>
        <w:r>
          <w:t xml:space="preserve"> </w:t>
        </w:r>
      </w:ins>
    </w:p>
    <w:p w14:paraId="04BC6850" w14:textId="77777777" w:rsidR="007D5C06" w:rsidRDefault="007D5C06">
      <w:pPr>
        <w:rPr>
          <w:ins w:id="715" w:author="만든 이" w:date="2024-10-09T13:57:00Z"/>
        </w:rPr>
      </w:pPr>
      <w:ins w:id="716" w:author="만든 이" w:date="2024-10-09T13:56:00Z">
        <w:r w:rsidRPr="007D5C06">
          <w:t>UAV maintenance must be performed in line with the manufacturer’s guidelines, including routine inspections to identify wear and tear or potential issu</w:t>
        </w:r>
        <w:r>
          <w:t>es. Only qualified personnel should be</w:t>
        </w:r>
        <w:r w:rsidRPr="007D5C06">
          <w:t xml:space="preserve"> permitted to carry out maintenance tasks, and all activities must be logged in the technical logbook to maintain a detailed maintenance record. This ensures that the UAV remains safe and compliant with operational standards</w:t>
        </w:r>
      </w:ins>
    </w:p>
    <w:p w14:paraId="4AFA80E4" w14:textId="77777777" w:rsidR="007D5C06" w:rsidRDefault="007D5C06">
      <w:pPr>
        <w:rPr>
          <w:ins w:id="717" w:author="만든 이" w:date="2024-10-09T13:57:00Z"/>
        </w:rPr>
      </w:pPr>
    </w:p>
    <w:p w14:paraId="072F9963" w14:textId="64616076" w:rsidR="007D5C06" w:rsidRDefault="007D5C06" w:rsidP="009A6377">
      <w:pPr>
        <w:pStyle w:val="3"/>
        <w:rPr>
          <w:ins w:id="718" w:author="만든 이" w:date="2024-10-09T13:57:00Z"/>
        </w:rPr>
        <w:pPrChange w:id="719" w:author="Naehyuk Yoo" w:date="2024-10-11T14:11:00Z" w16du:dateUtc="2024-10-11T05:11:00Z">
          <w:pPr/>
        </w:pPrChange>
      </w:pPr>
      <w:ins w:id="720" w:author="만든 이" w:date="2024-10-09T13:57:00Z">
        <w:del w:id="721" w:author="Naehyuk Yoo" w:date="2024-10-11T14:11:00Z" w16du:dateUtc="2024-10-11T05:11:00Z">
          <w:r w:rsidDel="009A6377">
            <w:delText>5.7.2</w:delText>
          </w:r>
        </w:del>
      </w:ins>
      <w:ins w:id="722" w:author="만든 이" w:date="2024-10-09T13:58:00Z">
        <w:del w:id="723" w:author="Naehyuk Yoo" w:date="2024-10-11T14:11:00Z" w16du:dateUtc="2024-10-11T05:11:00Z">
          <w:r w:rsidR="000D04BA" w:rsidDel="009A6377">
            <w:tab/>
            <w:delText xml:space="preserve"> </w:delText>
          </w:r>
        </w:del>
        <w:bookmarkStart w:id="724" w:name="_Toc179548861"/>
        <w:r w:rsidR="000D04BA">
          <w:t>Sofware updates</w:t>
        </w:r>
      </w:ins>
      <w:bookmarkEnd w:id="724"/>
    </w:p>
    <w:p w14:paraId="481C31FF" w14:textId="77777777" w:rsidR="007D5C06" w:rsidRDefault="007D5C06">
      <w:pPr>
        <w:rPr>
          <w:ins w:id="725" w:author="만든 이" w:date="2024-10-09T13:58:00Z"/>
        </w:rPr>
      </w:pPr>
      <w:ins w:id="726" w:author="만든 이" w:date="2024-10-09T13:58:00Z">
        <w:r w:rsidRPr="007D5C06">
          <w:t>When software updates are released by the manufacturer, they must be applied in a controlled manner. After updates, test flights should be conducted to verify that all systems are functioning correctly, and the UAV remains safe to operate. Any issues discovered during the tests must be documented and addressed before returning the UAV to regular service.</w:t>
        </w:r>
      </w:ins>
    </w:p>
    <w:p w14:paraId="7CB6E4F7" w14:textId="77777777" w:rsidR="000D04BA" w:rsidRDefault="000D04BA">
      <w:pPr>
        <w:rPr>
          <w:ins w:id="727" w:author="만든 이" w:date="2024-10-09T13:58:00Z"/>
        </w:rPr>
      </w:pPr>
    </w:p>
    <w:p w14:paraId="0F7AD610" w14:textId="590508CD" w:rsidR="007D5C06" w:rsidRDefault="000D04BA" w:rsidP="009A6377">
      <w:pPr>
        <w:pStyle w:val="3"/>
        <w:rPr>
          <w:ins w:id="728" w:author="만든 이" w:date="2024-10-09T13:53:00Z"/>
        </w:rPr>
        <w:pPrChange w:id="729" w:author="Naehyuk Yoo" w:date="2024-10-11T14:11:00Z" w16du:dateUtc="2024-10-11T05:11:00Z">
          <w:pPr/>
        </w:pPrChange>
      </w:pPr>
      <w:ins w:id="730" w:author="만든 이" w:date="2024-10-09T13:58:00Z">
        <w:del w:id="731" w:author="Naehyuk Yoo" w:date="2024-10-11T14:11:00Z" w16du:dateUtc="2024-10-11T05:11:00Z">
          <w:r w:rsidDel="009A6377">
            <w:lastRenderedPageBreak/>
            <w:delText>5.7.3</w:delText>
          </w:r>
        </w:del>
      </w:ins>
      <w:ins w:id="732" w:author="만든 이" w:date="2024-10-09T13:59:00Z">
        <w:del w:id="733" w:author="Naehyuk Yoo" w:date="2024-10-11T14:11:00Z" w16du:dateUtc="2024-10-11T05:11:00Z">
          <w:r w:rsidDel="009A6377">
            <w:delText xml:space="preserve"> </w:delText>
          </w:r>
        </w:del>
        <w:bookmarkStart w:id="734" w:name="_Toc179548862"/>
        <w:r>
          <w:t>Propeller and Battery Maintenance</w:t>
        </w:r>
      </w:ins>
      <w:bookmarkEnd w:id="734"/>
    </w:p>
    <w:p w14:paraId="7672E0E0" w14:textId="77777777" w:rsidR="000D04BA" w:rsidRDefault="000D04BA">
      <w:pPr>
        <w:pStyle w:val="afb"/>
        <w:numPr>
          <w:ilvl w:val="0"/>
          <w:numId w:val="32"/>
        </w:numPr>
        <w:ind w:left="1240"/>
        <w:rPr>
          <w:ins w:id="735" w:author="만든 이" w:date="2024-10-09T13:59:00Z"/>
        </w:rPr>
        <w:pPrChange w:id="736" w:author="만든 이" w:date="2024-10-09T13:59:00Z">
          <w:pPr/>
        </w:pPrChange>
      </w:pPr>
      <w:ins w:id="737" w:author="만든 이" w:date="2024-10-09T13:59:00Z">
        <w:r>
          <w:t>Propeller Maintenance: The propellers should be regularly inspected for signs of damage, wear, or imbalance. Damaged propellers must be replaced immediately to avoid compromising flight performance and safety.</w:t>
        </w:r>
      </w:ins>
    </w:p>
    <w:p w14:paraId="3029F301" w14:textId="77777777" w:rsidR="007D5C06" w:rsidRDefault="000D04BA">
      <w:pPr>
        <w:pStyle w:val="afb"/>
        <w:numPr>
          <w:ilvl w:val="0"/>
          <w:numId w:val="32"/>
        </w:numPr>
        <w:ind w:left="1240"/>
        <w:rPr>
          <w:ins w:id="738" w:author="만든 이" w:date="2024-10-09T13:59:00Z"/>
        </w:rPr>
        <w:pPrChange w:id="739" w:author="만든 이" w:date="2024-10-09T13:59:00Z">
          <w:pPr/>
        </w:pPrChange>
      </w:pPr>
      <w:ins w:id="740" w:author="만든 이" w:date="2024-10-09T13:59:00Z">
        <w:r>
          <w:t>Battery Maintenance: Battery health is critical for safe UAV operation. Batteries must be regularly inspected for signs of degradation, swelling, or reduced capacity. Proper charging and storage procedures should be followed to extend battery life, and operators must ensure that batteries are always charged to appropriate levels before each flight. Any damaged or underperforming batteries should be removed from service.</w:t>
        </w:r>
      </w:ins>
    </w:p>
    <w:p w14:paraId="545C2A21" w14:textId="77777777" w:rsidR="000D04BA" w:rsidRDefault="000D04BA">
      <w:pPr>
        <w:pStyle w:val="afb"/>
        <w:ind w:left="880"/>
        <w:pPrChange w:id="741" w:author="만든 이" w:date="2024-10-09T13:59:00Z">
          <w:pPr/>
        </w:pPrChange>
      </w:pPr>
    </w:p>
    <w:p w14:paraId="6EC919BD" w14:textId="77777777" w:rsidR="00471824" w:rsidDel="007D5C06" w:rsidRDefault="005A7D56">
      <w:pPr>
        <w:pStyle w:val="ad"/>
        <w:rPr>
          <w:del w:id="742" w:author="만든 이" w:date="2024-10-09T13:52:00Z"/>
          <w:rFonts w:ascii="Calibri" w:eastAsia="Calibri" w:hAnsi="Calibri" w:cs="Calibri"/>
          <w:color w:val="000000"/>
          <w:lang w:eastAsia="ko-KR"/>
        </w:rPr>
      </w:pPr>
      <w:del w:id="743" w:author="만든 이" w:date="2024-10-09T13:52:00Z">
        <w:r w:rsidDel="007D5C06">
          <w:rPr>
            <w:rFonts w:hint="eastAsia"/>
            <w:lang w:eastAsia="ko-KR"/>
          </w:rPr>
          <w:delText>The Drone Pilot should obtain p</w:delText>
        </w:r>
        <w:r w:rsidDel="007D5C06">
          <w:rPr>
            <w:rFonts w:hint="eastAsia"/>
            <w:color w:val="000000"/>
            <w:lang w:eastAsia="ko-KR"/>
          </w:rPr>
          <w:delText>ermission to film from the applicable authorities, recognizing that the consenting body may differ depending on the location and privacy concerns. The pilot should be aware of national legislation for data protection and protecting people</w:delText>
        </w:r>
        <w:r w:rsidDel="007D5C06">
          <w:rPr>
            <w:rFonts w:hint="eastAsia"/>
            <w:color w:val="000000"/>
            <w:lang w:eastAsia="ko-KR"/>
          </w:rPr>
          <w:delText>’</w:delText>
        </w:r>
        <w:r w:rsidDel="007D5C06">
          <w:rPr>
            <w:rFonts w:hint="eastAsia"/>
            <w:color w:val="000000"/>
            <w:lang w:eastAsia="ko-KR"/>
          </w:rPr>
          <w:delText>s privacy. Consideration should be given to the audio and image range captured by the drones</w:delText>
        </w:r>
        <w:r w:rsidDel="007D5C06">
          <w:rPr>
            <w:rFonts w:ascii="Calibri" w:eastAsia="Calibri" w:hAnsi="Calibri" w:cs="Calibri" w:hint="eastAsia"/>
            <w:color w:val="000000"/>
            <w:lang w:eastAsia="ko-KR"/>
          </w:rPr>
          <w:delText xml:space="preserve">. It is important to </w:delText>
        </w:r>
        <w:r w:rsidDel="007D5C06">
          <w:rPr>
            <w:rFonts w:ascii="Calibri" w:eastAsia="Calibri" w:hAnsi="Calibri" w:cs="Calibri"/>
            <w:color w:val="000000"/>
          </w:rPr>
          <w:delText>respect other people’s privacy whenever</w:delText>
        </w:r>
        <w:r w:rsidDel="007D5C06">
          <w:rPr>
            <w:rFonts w:ascii="Calibri" w:eastAsia="Calibri" w:hAnsi="Calibri" w:cs="Calibri"/>
            <w:color w:val="000000"/>
            <w:lang w:eastAsia="ko-KR"/>
          </w:rPr>
          <w:delText xml:space="preserve"> operating drones.</w:delText>
        </w:r>
      </w:del>
    </w:p>
    <w:p w14:paraId="33ED5B20" w14:textId="77777777" w:rsidR="00471824" w:rsidRDefault="00471824">
      <w:pPr>
        <w:pStyle w:val="ad"/>
        <w:rPr>
          <w:color w:val="000000"/>
        </w:rPr>
      </w:pPr>
    </w:p>
    <w:p w14:paraId="33CDB105" w14:textId="77777777" w:rsidR="00471824" w:rsidRDefault="005A7D56">
      <w:pPr>
        <w:pStyle w:val="1"/>
        <w:suppressAutoHyphens/>
        <w:rPr>
          <w:color w:val="000000"/>
        </w:rPr>
      </w:pPr>
      <w:bookmarkStart w:id="744" w:name="_Toc1713334312"/>
      <w:bookmarkStart w:id="745" w:name="_Toc179548863"/>
      <w:bookmarkEnd w:id="343"/>
      <w:bookmarkEnd w:id="383"/>
      <w:bookmarkEnd w:id="384"/>
      <w:r>
        <w:rPr>
          <w:lang w:eastAsia="ko-KR"/>
        </w:rPr>
        <w:t>management of data acquire</w:t>
      </w:r>
      <w:bookmarkEnd w:id="744"/>
      <w:r>
        <w:rPr>
          <w:lang w:eastAsia="ko-KR"/>
        </w:rPr>
        <w:t>d</w:t>
      </w:r>
      <w:bookmarkEnd w:id="745"/>
    </w:p>
    <w:p w14:paraId="750CD0D9" w14:textId="77777777" w:rsidR="00471824" w:rsidRDefault="00471824">
      <w:pPr>
        <w:pStyle w:val="Heading1separationline"/>
      </w:pPr>
    </w:p>
    <w:p w14:paraId="07B51257" w14:textId="77777777" w:rsidR="00471824" w:rsidRDefault="00471824">
      <w:pPr>
        <w:rPr>
          <w:color w:val="000000"/>
        </w:rPr>
      </w:pPr>
    </w:p>
    <w:p w14:paraId="488D50AC" w14:textId="77777777" w:rsidR="00471824" w:rsidRDefault="005A7D56">
      <w:pPr>
        <w:pStyle w:val="2"/>
        <w:rPr>
          <w:color w:val="000000"/>
          <w:lang w:eastAsia="ko-KR"/>
        </w:rPr>
      </w:pPr>
      <w:bookmarkStart w:id="746" w:name="_Toc1713334313"/>
      <w:bookmarkStart w:id="747" w:name="_Toc179548864"/>
      <w:r>
        <w:rPr>
          <w:lang w:eastAsia="ko-KR"/>
        </w:rPr>
        <w:t>Data Storage &amp; Acces</w:t>
      </w:r>
      <w:bookmarkEnd w:id="746"/>
      <w:r>
        <w:rPr>
          <w:lang w:eastAsia="ko-KR"/>
        </w:rPr>
        <w:t>s</w:t>
      </w:r>
      <w:bookmarkEnd w:id="747"/>
      <w:r>
        <w:rPr>
          <w:lang w:eastAsia="ko-KR"/>
        </w:rPr>
        <w:t xml:space="preserve"> </w:t>
      </w:r>
    </w:p>
    <w:p w14:paraId="705CB1BF" w14:textId="77777777" w:rsidR="00471824" w:rsidRDefault="005A7D56">
      <w:pPr>
        <w:pStyle w:val="ad"/>
        <w:rPr>
          <w:color w:val="000000"/>
          <w:lang w:eastAsia="ko-KR"/>
        </w:rPr>
      </w:pPr>
      <w:r>
        <w:rPr>
          <w:rFonts w:hint="eastAsia"/>
          <w:color w:val="000000"/>
          <w:lang w:eastAsia="ko-KR"/>
        </w:rPr>
        <w:t>The Responsible Authority should consider how to mainta</w:t>
      </w:r>
      <w:r>
        <w:rPr>
          <w:rFonts w:hint="eastAsia"/>
          <w:lang w:eastAsia="ko-KR"/>
        </w:rPr>
        <w:t>in the acquired data in an appropriate manner to ensure easy future access. They may need to consider data privacy requirements and the volume</w:t>
      </w:r>
      <w:r>
        <w:rPr>
          <w:rFonts w:hint="eastAsia"/>
          <w:color w:val="000000"/>
          <w:lang w:eastAsia="ko-KR"/>
        </w:rPr>
        <w:t xml:space="preserve"> of data storage required. </w:t>
      </w:r>
    </w:p>
    <w:p w14:paraId="2F1BCF5E" w14:textId="77777777" w:rsidR="00471824" w:rsidRDefault="005A7D56">
      <w:pPr>
        <w:pStyle w:val="ad"/>
        <w:rPr>
          <w:color w:val="000000"/>
          <w:lang w:eastAsia="ko-KR"/>
        </w:rPr>
      </w:pPr>
      <w:r>
        <w:rPr>
          <w:rFonts w:hint="eastAsia"/>
          <w:color w:val="000000"/>
          <w:lang w:eastAsia="ko-KR"/>
        </w:rPr>
        <w:t>The Responsible Authority could provide data access in accordance with national legislation (e.g., EU Privacy Protection Law). Data could be delivered to internal or external stakeholders such as Port Authority, Environmental entities, etc.</w:t>
      </w:r>
    </w:p>
    <w:p w14:paraId="58EF210A" w14:textId="77777777" w:rsidR="00471824" w:rsidRDefault="005A7D56">
      <w:pPr>
        <w:pStyle w:val="2"/>
        <w:rPr>
          <w:lang w:eastAsia="ko-KR"/>
        </w:rPr>
      </w:pPr>
      <w:bookmarkStart w:id="748" w:name="_Toc1713448402"/>
      <w:bookmarkStart w:id="749" w:name="_Toc179548865"/>
      <w:r>
        <w:rPr>
          <w:lang w:eastAsia="ko-KR"/>
        </w:rPr>
        <w:t>Data protectio</w:t>
      </w:r>
      <w:bookmarkEnd w:id="748"/>
      <w:r>
        <w:rPr>
          <w:lang w:eastAsia="ko-KR"/>
        </w:rPr>
        <w:t>n</w:t>
      </w:r>
      <w:bookmarkEnd w:id="749"/>
    </w:p>
    <w:p w14:paraId="68D358F1" w14:textId="77777777" w:rsidR="00471824" w:rsidRDefault="005A7D56">
      <w:pPr>
        <w:pStyle w:val="af"/>
        <w:rPr>
          <w:color w:val="000000"/>
          <w:sz w:val="22"/>
          <w:szCs w:val="22"/>
          <w:lang w:eastAsia="ko-KR"/>
        </w:rPr>
      </w:pPr>
      <w:r>
        <w:rPr>
          <w:color w:val="000000"/>
          <w:sz w:val="22"/>
          <w:szCs w:val="22"/>
          <w:lang w:eastAsia="ko-KR"/>
        </w:rPr>
        <w:t>The Competent Authority shall be responsible for the protection of data acquired through drone operations, including metadata such as time and location. The Competent Authority shall also give consideration to cybersecurity measures to ensure the consistency and integrity of the data.</w:t>
      </w:r>
    </w:p>
    <w:p w14:paraId="0F080D5D" w14:textId="77777777" w:rsidR="00471824" w:rsidRDefault="00471824">
      <w:pPr>
        <w:pStyle w:val="af"/>
        <w:rPr>
          <w:color w:val="000000"/>
          <w:lang w:eastAsia="ko-KR"/>
        </w:rPr>
      </w:pPr>
    </w:p>
    <w:p w14:paraId="42F56D45" w14:textId="77777777" w:rsidR="00471824" w:rsidRDefault="005A7D56">
      <w:pPr>
        <w:pStyle w:val="1"/>
        <w:suppressAutoHyphens/>
        <w:rPr>
          <w:color w:val="000000"/>
        </w:rPr>
      </w:pPr>
      <w:bookmarkStart w:id="750" w:name="_Toc1713448403"/>
      <w:bookmarkStart w:id="751" w:name="_Toc1713334315"/>
      <w:bookmarkStart w:id="752" w:name="_Toc179548866"/>
      <w:r>
        <w:rPr>
          <w:lang w:eastAsia="ko-KR"/>
        </w:rPr>
        <w:t>maintenance of drone equipmen</w:t>
      </w:r>
      <w:bookmarkEnd w:id="750"/>
      <w:r>
        <w:rPr>
          <w:lang w:eastAsia="ko-KR"/>
        </w:rPr>
        <w:t>t</w:t>
      </w:r>
      <w:bookmarkEnd w:id="751"/>
      <w:bookmarkEnd w:id="752"/>
    </w:p>
    <w:p w14:paraId="5C6DCAA7" w14:textId="77777777" w:rsidR="00471824" w:rsidRDefault="00471824">
      <w:pPr>
        <w:pStyle w:val="Heading1separationline"/>
      </w:pPr>
    </w:p>
    <w:p w14:paraId="7B0459A8" w14:textId="77777777" w:rsidR="00471824" w:rsidRDefault="00471824">
      <w:pPr>
        <w:pStyle w:val="ad"/>
        <w:rPr>
          <w:color w:val="000000"/>
          <w:lang w:eastAsia="de-DE"/>
        </w:rPr>
      </w:pPr>
    </w:p>
    <w:p w14:paraId="70F07EEF" w14:textId="09074DBD" w:rsidR="00471824" w:rsidRDefault="005A7D56">
      <w:pPr>
        <w:pStyle w:val="2"/>
        <w:spacing w:before="0" w:after="0" w:line="216" w:lineRule="atLeast"/>
        <w:ind w:right="0"/>
        <w:rPr>
          <w:color w:val="000000"/>
        </w:rPr>
      </w:pPr>
      <w:bookmarkStart w:id="753" w:name="_Toc1713334316"/>
      <w:del w:id="754" w:author="Naehyuk Yoo" w:date="2024-10-11T14:17:00Z" w16du:dateUtc="2024-10-11T05:17:00Z">
        <w:r w:rsidDel="009A6377">
          <w:rPr>
            <w:lang w:eastAsia="ko-KR"/>
          </w:rPr>
          <w:delText>oBLIGATION OF MAintenanc</w:delText>
        </w:r>
        <w:bookmarkEnd w:id="753"/>
        <w:r w:rsidDel="009A6377">
          <w:rPr>
            <w:lang w:eastAsia="ko-KR"/>
          </w:rPr>
          <w:delText>e</w:delText>
        </w:r>
      </w:del>
      <w:bookmarkStart w:id="755" w:name="_Toc179548867"/>
      <w:ins w:id="756" w:author="Naehyuk Yoo" w:date="2024-10-11T14:17:00Z" w16du:dateUtc="2024-10-11T05:17:00Z">
        <w:r w:rsidR="009A6377">
          <w:rPr>
            <w:rFonts w:hint="eastAsia"/>
            <w:lang w:eastAsia="ko-KR"/>
          </w:rPr>
          <w:t>Oblication of Maintenance</w:t>
        </w:r>
      </w:ins>
      <w:bookmarkEnd w:id="755"/>
    </w:p>
    <w:p w14:paraId="55428F3C" w14:textId="77777777" w:rsidR="00471824" w:rsidRDefault="00471824">
      <w:pPr>
        <w:pStyle w:val="Heading2separationline"/>
      </w:pPr>
    </w:p>
    <w:p w14:paraId="757DC6BD" w14:textId="77777777" w:rsidR="00471824" w:rsidRDefault="00471824">
      <w:pPr>
        <w:rPr>
          <w:color w:val="000000"/>
        </w:rPr>
      </w:pPr>
    </w:p>
    <w:p w14:paraId="753E279C" w14:textId="6EBDCF62" w:rsidR="00471824" w:rsidRDefault="005A7D56">
      <w:pPr>
        <w:pStyle w:val="ad"/>
        <w:rPr>
          <w:lang w:eastAsia="ko-KR"/>
        </w:rPr>
      </w:pPr>
      <w:r>
        <w:rPr>
          <w:rFonts w:hint="eastAsia"/>
          <w:color w:val="000000"/>
          <w:lang w:eastAsia="ko-KR"/>
        </w:rPr>
        <w:t>The Responsible Authority should ensure that a suitable maintenance programme has been put in place, and suitable processes are being fol</w:t>
      </w:r>
      <w:bookmarkStart w:id="757" w:name="_Toc1713334314"/>
      <w:r>
        <w:rPr>
          <w:rFonts w:hint="eastAsia"/>
          <w:color w:val="000000"/>
          <w:lang w:eastAsia="ko-KR"/>
        </w:rPr>
        <w:t>lowed</w:t>
      </w:r>
      <w:bookmarkEnd w:id="757"/>
      <w:r>
        <w:rPr>
          <w:rFonts w:hint="eastAsia"/>
          <w:lang w:eastAsia="ko-KR"/>
        </w:rPr>
        <w:t xml:space="preserve"> by the Drone Pilot. </w:t>
      </w:r>
    </w:p>
    <w:p w14:paraId="6C827BB0" w14:textId="77777777" w:rsidR="00471824" w:rsidRDefault="00471824">
      <w:pPr>
        <w:pStyle w:val="ad"/>
        <w:rPr>
          <w:lang w:eastAsia="de-DE"/>
        </w:rPr>
      </w:pPr>
    </w:p>
    <w:p w14:paraId="64CFFE0E" w14:textId="2A8CB2B0" w:rsidR="00471824" w:rsidRDefault="005A7D56">
      <w:pPr>
        <w:pStyle w:val="2"/>
        <w:spacing w:before="0" w:after="0" w:line="216" w:lineRule="atLeast"/>
        <w:ind w:right="0"/>
      </w:pPr>
      <w:bookmarkStart w:id="758" w:name="_Toc1713334317"/>
      <w:del w:id="759" w:author="Naehyuk Yoo" w:date="2024-10-11T14:18:00Z" w16du:dateUtc="2024-10-11T05:18:00Z">
        <w:r w:rsidDel="009A6377">
          <w:rPr>
            <w:lang w:eastAsia="ko-KR"/>
          </w:rPr>
          <w:delText>PERIODIC INSPECTIO</w:delText>
        </w:r>
        <w:bookmarkEnd w:id="758"/>
        <w:r w:rsidDel="009A6377">
          <w:rPr>
            <w:lang w:eastAsia="ko-KR"/>
          </w:rPr>
          <w:delText xml:space="preserve">N </w:delText>
        </w:r>
      </w:del>
      <w:bookmarkStart w:id="760" w:name="_Toc179548868"/>
      <w:ins w:id="761" w:author="Naehyuk Yoo" w:date="2024-10-11T14:18:00Z" w16du:dateUtc="2024-10-11T05:18:00Z">
        <w:r w:rsidR="009A6377">
          <w:rPr>
            <w:rFonts w:hint="eastAsia"/>
            <w:lang w:eastAsia="ko-KR"/>
          </w:rPr>
          <w:t>Periodic Inspection</w:t>
        </w:r>
      </w:ins>
      <w:bookmarkEnd w:id="760"/>
    </w:p>
    <w:p w14:paraId="1A524750" w14:textId="77777777" w:rsidR="00471824" w:rsidRDefault="00471824">
      <w:pPr>
        <w:pStyle w:val="Heading2separationline"/>
      </w:pPr>
    </w:p>
    <w:p w14:paraId="618694F0" w14:textId="77777777" w:rsidR="00471824" w:rsidRDefault="005A7D56">
      <w:pPr>
        <w:rPr>
          <w:sz w:val="22"/>
          <w:lang w:eastAsia="ko-KR"/>
        </w:rPr>
      </w:pPr>
      <w:r>
        <w:rPr>
          <w:rFonts w:hint="eastAsia"/>
          <w:szCs w:val="18"/>
          <w:lang w:eastAsia="ko-KR"/>
        </w:rPr>
        <w:t xml:space="preserve"> </w:t>
      </w:r>
    </w:p>
    <w:p w14:paraId="030CA2F8" w14:textId="77777777" w:rsidR="00471824" w:rsidRDefault="005A7D56">
      <w:pPr>
        <w:rPr>
          <w:sz w:val="22"/>
          <w:lang w:eastAsia="ko-KR"/>
        </w:rPr>
      </w:pPr>
      <w:r>
        <w:rPr>
          <w:rFonts w:hint="eastAsia"/>
          <w:sz w:val="22"/>
          <w:lang w:eastAsia="ko-KR"/>
        </w:rPr>
        <w:t>Drones should be inspected periodically like the examples below:</w:t>
      </w:r>
    </w:p>
    <w:p w14:paraId="16D4A72A" w14:textId="77777777" w:rsidR="00471824" w:rsidRDefault="005A7D56">
      <w:pPr>
        <w:pStyle w:val="Bullet1-recommendation"/>
        <w:numPr>
          <w:ilvl w:val="0"/>
          <w:numId w:val="3"/>
        </w:numPr>
        <w:rPr>
          <w:lang w:eastAsia="ko-KR"/>
        </w:rPr>
      </w:pPr>
      <w:r>
        <w:rPr>
          <w:rFonts w:hint="eastAsia"/>
          <w:lang w:eastAsia="ko-KR"/>
        </w:rPr>
        <w:t xml:space="preserve">Daily inspection: Conducted before and after the first use on the day of operation. </w:t>
      </w:r>
    </w:p>
    <w:p w14:paraId="771DAA08" w14:textId="77777777" w:rsidR="00471824" w:rsidRDefault="005A7D56">
      <w:pPr>
        <w:pStyle w:val="Bullet1-recommendation"/>
        <w:numPr>
          <w:ilvl w:val="0"/>
          <w:numId w:val="3"/>
        </w:numPr>
        <w:rPr>
          <w:color w:val="000000"/>
          <w:lang w:eastAsia="ko-KR"/>
        </w:rPr>
      </w:pPr>
      <w:r>
        <w:rPr>
          <w:rFonts w:hint="eastAsia"/>
          <w:lang w:eastAsia="ko-KR"/>
        </w:rPr>
        <w:t xml:space="preserve">Monthly inspection: Conducted once a month according to the manufacturer's </w:t>
      </w:r>
      <w:r>
        <w:rPr>
          <w:rFonts w:hint="eastAsia"/>
          <w:color w:val="000000"/>
          <w:lang w:eastAsia="ko-KR"/>
        </w:rPr>
        <w:t>maintenance instructions.</w:t>
      </w:r>
    </w:p>
    <w:p w14:paraId="4810F974" w14:textId="77777777" w:rsidR="00471824" w:rsidRDefault="005A7D56">
      <w:pPr>
        <w:pStyle w:val="Bullet1-recommendation"/>
        <w:numPr>
          <w:ilvl w:val="0"/>
          <w:numId w:val="3"/>
        </w:numPr>
        <w:rPr>
          <w:color w:val="000000"/>
          <w:lang w:eastAsia="ko-KR"/>
        </w:rPr>
      </w:pPr>
      <w:r>
        <w:rPr>
          <w:rFonts w:hint="eastAsia"/>
          <w:color w:val="000000"/>
          <w:lang w:eastAsia="ko-KR"/>
        </w:rPr>
        <w:t xml:space="preserve">Frequent inspection: Performance inspection conducted during maintenance, repair, or parts replacement. </w:t>
      </w:r>
    </w:p>
    <w:p w14:paraId="4E3EBD6B" w14:textId="77777777" w:rsidR="00471824" w:rsidRDefault="005A7D56">
      <w:pPr>
        <w:pStyle w:val="Bullet1-recommendation"/>
        <w:numPr>
          <w:ilvl w:val="0"/>
          <w:numId w:val="3"/>
        </w:numPr>
        <w:rPr>
          <w:lang w:eastAsia="ko-KR"/>
        </w:rPr>
      </w:pPr>
      <w:r>
        <w:rPr>
          <w:rFonts w:hint="eastAsia"/>
          <w:color w:val="000000"/>
          <w:lang w:eastAsia="ko-KR"/>
        </w:rPr>
        <w:t>Special inspection: Conducted by an external company w</w:t>
      </w:r>
      <w:r>
        <w:rPr>
          <w:rFonts w:hint="eastAsia"/>
          <w:lang w:eastAsia="ko-KR"/>
        </w:rPr>
        <w:t>ith professional personnel and inspection equipment if self-maintenance is not possible.</w:t>
      </w:r>
    </w:p>
    <w:p w14:paraId="57F58963" w14:textId="60501122" w:rsidR="00471824" w:rsidRDefault="005A7D56">
      <w:pPr>
        <w:pStyle w:val="ad"/>
        <w:rPr>
          <w:lang w:eastAsia="ko-KR"/>
        </w:rPr>
      </w:pPr>
      <w:r>
        <w:rPr>
          <w:rFonts w:hint="eastAsia"/>
          <w:lang w:eastAsia="ko-KR"/>
        </w:rPr>
        <w:lastRenderedPageBreak/>
        <w:t>In addition, the Drone Maintenance Technician should conduct a comprehensive semi-annual inspection, including assessing the storage conditions of the drones, ensuring the availability of spare parts, and evaluating the overall operational status.</w:t>
      </w:r>
    </w:p>
    <w:p w14:paraId="01A47ACD" w14:textId="77777777" w:rsidR="00471824" w:rsidRDefault="00471824">
      <w:pPr>
        <w:pStyle w:val="ad"/>
        <w:rPr>
          <w:lang w:eastAsia="de-DE"/>
        </w:rPr>
      </w:pPr>
    </w:p>
    <w:p w14:paraId="1E07CA2A" w14:textId="1F061E98" w:rsidR="00471824" w:rsidRDefault="005A7D56">
      <w:pPr>
        <w:pStyle w:val="2"/>
        <w:spacing w:before="0" w:after="0" w:line="216" w:lineRule="atLeast"/>
        <w:ind w:right="0"/>
      </w:pPr>
      <w:bookmarkStart w:id="762" w:name="_Toc1713334318"/>
      <w:del w:id="763" w:author="Naehyuk Yoo" w:date="2024-10-11T14:18:00Z" w16du:dateUtc="2024-10-11T05:18:00Z">
        <w:r w:rsidDel="009A6377">
          <w:rPr>
            <w:lang w:eastAsia="ko-KR"/>
          </w:rPr>
          <w:delText>FAILURE/DAMAGE/LOS</w:delText>
        </w:r>
        <w:bookmarkEnd w:id="762"/>
        <w:r w:rsidDel="009A6377">
          <w:rPr>
            <w:lang w:eastAsia="ko-KR"/>
          </w:rPr>
          <w:delText>S</w:delText>
        </w:r>
      </w:del>
      <w:bookmarkStart w:id="764" w:name="_Toc179548869"/>
      <w:ins w:id="765" w:author="Naehyuk Yoo" w:date="2024-10-11T14:18:00Z" w16du:dateUtc="2024-10-11T05:18:00Z">
        <w:r w:rsidR="009A6377">
          <w:rPr>
            <w:rFonts w:hint="eastAsia"/>
            <w:lang w:eastAsia="ko-KR"/>
          </w:rPr>
          <w:t>Failure/Damage/Loss</w:t>
        </w:r>
      </w:ins>
      <w:bookmarkEnd w:id="764"/>
    </w:p>
    <w:p w14:paraId="2BE36FDF" w14:textId="77777777" w:rsidR="00471824" w:rsidRPr="009A6377" w:rsidRDefault="00471824">
      <w:pPr>
        <w:pStyle w:val="Heading2separationline"/>
      </w:pPr>
    </w:p>
    <w:p w14:paraId="4F478F59" w14:textId="77777777" w:rsidR="00471824" w:rsidRDefault="00471824"/>
    <w:p w14:paraId="0753168D" w14:textId="77777777" w:rsidR="00471824" w:rsidRDefault="005A7D56">
      <w:pPr>
        <w:pStyle w:val="ad"/>
        <w:rPr>
          <w:color w:val="000000"/>
          <w:lang w:eastAsia="ko-KR"/>
        </w:rPr>
      </w:pPr>
      <w:r>
        <w:rPr>
          <w:lang w:eastAsia="ko-KR"/>
        </w:rPr>
        <w:t>Any failure, da</w:t>
      </w:r>
      <w:r>
        <w:rPr>
          <w:color w:val="000000"/>
          <w:lang w:eastAsia="ko-KR"/>
        </w:rPr>
        <w:t xml:space="preserve">mage, or loss of drones should be recorded and reported to the Responsible Authority, the National Regulator, and other relevant bodies as required. </w:t>
      </w:r>
    </w:p>
    <w:p w14:paraId="1994C67D" w14:textId="4FE76AB7" w:rsidR="00471824" w:rsidRDefault="005A7D56">
      <w:pPr>
        <w:pStyle w:val="ad"/>
        <w:rPr>
          <w:color w:val="000000"/>
          <w:lang w:eastAsia="ko-KR"/>
        </w:rPr>
      </w:pPr>
      <w:r>
        <w:rPr>
          <w:rFonts w:hint="eastAsia"/>
          <w:color w:val="000000"/>
          <w:lang w:eastAsia="ko-KR"/>
        </w:rPr>
        <w:t>Plans and procedures should be prepared in the event of drone failure to minimize potential damage and increase the chance of recovery.</w:t>
      </w:r>
    </w:p>
    <w:p w14:paraId="7B8F63C7" w14:textId="77777777" w:rsidR="00471824" w:rsidRDefault="00471824">
      <w:pPr>
        <w:pStyle w:val="ad"/>
        <w:rPr>
          <w:lang w:eastAsia="de-DE"/>
        </w:rPr>
      </w:pPr>
    </w:p>
    <w:p w14:paraId="46F3B63D" w14:textId="3D7F18F9" w:rsidR="00471824" w:rsidRDefault="005A7D56">
      <w:pPr>
        <w:pStyle w:val="2"/>
        <w:spacing w:before="0" w:after="0" w:line="216" w:lineRule="atLeast"/>
        <w:ind w:right="0"/>
      </w:pPr>
      <w:bookmarkStart w:id="766" w:name="_Toc1713448404"/>
      <w:bookmarkStart w:id="767" w:name="_Toc1713334319"/>
      <w:bookmarkStart w:id="768" w:name="_Toc179548870"/>
      <w:r>
        <w:rPr>
          <w:lang w:eastAsia="ko-KR"/>
        </w:rPr>
        <w:t>D</w:t>
      </w:r>
      <w:ins w:id="769" w:author="Naehyuk Yoo" w:date="2024-10-11T14:18:00Z" w16du:dateUtc="2024-10-11T05:18:00Z">
        <w:r w:rsidR="009A6377">
          <w:rPr>
            <w:rFonts w:hint="eastAsia"/>
            <w:lang w:eastAsia="ko-KR"/>
          </w:rPr>
          <w:t>isposal</w:t>
        </w:r>
      </w:ins>
      <w:bookmarkEnd w:id="768"/>
      <w:del w:id="770" w:author="Naehyuk Yoo" w:date="2024-10-11T14:18:00Z" w16du:dateUtc="2024-10-11T05:18:00Z">
        <w:r w:rsidDel="009A6377">
          <w:rPr>
            <w:lang w:eastAsia="ko-KR"/>
          </w:rPr>
          <w:delText>ISposa</w:delText>
        </w:r>
        <w:bookmarkEnd w:id="766"/>
        <w:r w:rsidDel="009A6377">
          <w:rPr>
            <w:lang w:eastAsia="ko-KR"/>
          </w:rPr>
          <w:delText>l</w:delText>
        </w:r>
      </w:del>
      <w:bookmarkEnd w:id="767"/>
    </w:p>
    <w:p w14:paraId="0EA32033" w14:textId="77777777" w:rsidR="00471824" w:rsidRDefault="00471824">
      <w:pPr>
        <w:pStyle w:val="Heading2separationline"/>
      </w:pPr>
    </w:p>
    <w:p w14:paraId="2316F66F" w14:textId="77777777" w:rsidR="00471824" w:rsidRDefault="005A7D56">
      <w:r>
        <w:rPr>
          <w:rFonts w:hint="eastAsia"/>
          <w:lang w:eastAsia="ko-KR"/>
        </w:rPr>
        <w:tab/>
      </w:r>
    </w:p>
    <w:p w14:paraId="42F8B2C0" w14:textId="77777777" w:rsidR="00471824" w:rsidRDefault="005A7D56">
      <w:pPr>
        <w:autoSpaceDE w:val="0"/>
        <w:autoSpaceDN w:val="0"/>
        <w:spacing w:line="240" w:lineRule="auto"/>
        <w:rPr>
          <w:rFonts w:ascii="Calibri" w:hAnsi="Calibri" w:cs="Calibri"/>
          <w:color w:val="000000"/>
          <w:sz w:val="22"/>
          <w:lang w:eastAsia="ko-KR"/>
        </w:rPr>
      </w:pPr>
      <w:r>
        <w:rPr>
          <w:rFonts w:ascii="Calibri" w:hAnsi="Calibri" w:cs="Calibri" w:hint="eastAsia"/>
          <w:color w:val="000000"/>
          <w:sz w:val="22"/>
          <w:lang w:eastAsia="ko-KR"/>
        </w:rPr>
        <w:t>In cases where a drone becomes unusable due to the lapse of its durable years, damage, loss, etc., the matters should be reported to the Responsible Authority as required.</w:t>
      </w:r>
    </w:p>
    <w:p w14:paraId="59EE52F4" w14:textId="77777777" w:rsidR="00471824" w:rsidRDefault="00471824">
      <w:pPr>
        <w:autoSpaceDE w:val="0"/>
        <w:autoSpaceDN w:val="0"/>
        <w:spacing w:line="240" w:lineRule="auto"/>
        <w:rPr>
          <w:rFonts w:ascii="Calibri" w:hAnsi="Calibri" w:cs="Calibri"/>
          <w:color w:val="000000"/>
          <w:sz w:val="22"/>
          <w:lang w:eastAsia="ko-KR"/>
        </w:rPr>
      </w:pPr>
    </w:p>
    <w:p w14:paraId="26F1475D" w14:textId="77777777" w:rsidR="00471824" w:rsidRDefault="005A7D56">
      <w:pPr>
        <w:autoSpaceDE w:val="0"/>
        <w:autoSpaceDN w:val="0"/>
        <w:spacing w:line="240" w:lineRule="auto"/>
        <w:rPr>
          <w:rFonts w:ascii="Calibri" w:hAnsi="Calibri" w:cs="Calibri"/>
          <w:color w:val="000000"/>
          <w:sz w:val="22"/>
          <w:lang w:eastAsia="ko-KR"/>
        </w:rPr>
      </w:pPr>
      <w:r>
        <w:rPr>
          <w:rFonts w:ascii="Calibri" w:hAnsi="Calibri" w:cs="Calibri" w:hint="eastAsia"/>
          <w:color w:val="000000"/>
          <w:sz w:val="22"/>
          <w:lang w:eastAsia="ko-KR"/>
        </w:rPr>
        <w:t xml:space="preserve">Drone or unusable parts should be disposed of in ethical and sustainable manner. </w:t>
      </w:r>
    </w:p>
    <w:p w14:paraId="114B83C5" w14:textId="77777777" w:rsidR="00471824" w:rsidRDefault="00471824">
      <w:pPr>
        <w:autoSpaceDE w:val="0"/>
        <w:autoSpaceDN w:val="0"/>
        <w:spacing w:line="240" w:lineRule="auto"/>
        <w:rPr>
          <w:rFonts w:ascii="Calibri" w:hAnsi="Calibri" w:cs="Calibri"/>
          <w:color w:val="000000"/>
          <w:sz w:val="22"/>
          <w:lang w:eastAsia="ko-KR"/>
        </w:rPr>
      </w:pPr>
    </w:p>
    <w:p w14:paraId="190ACCE6" w14:textId="77777777" w:rsidR="00471824" w:rsidRDefault="005A7D56">
      <w:pPr>
        <w:pStyle w:val="1"/>
        <w:rPr>
          <w:color w:val="000000"/>
          <w:lang w:eastAsia="ko-KR"/>
        </w:rPr>
      </w:pPr>
      <w:bookmarkStart w:id="771" w:name="_Toc1713334320"/>
      <w:bookmarkStart w:id="772" w:name="_Toc179548871"/>
      <w:r>
        <w:rPr>
          <w:lang w:eastAsia="ko-KR"/>
        </w:rPr>
        <w:t>Definitio</w:t>
      </w:r>
      <w:bookmarkEnd w:id="771"/>
      <w:r>
        <w:rPr>
          <w:lang w:eastAsia="ko-KR"/>
        </w:rPr>
        <w:t>n</w:t>
      </w:r>
      <w:bookmarkEnd w:id="772"/>
    </w:p>
    <w:p w14:paraId="1BFFEB06" w14:textId="2955819F" w:rsidR="003C1F04" w:rsidRDefault="005A7D56">
      <w:pPr>
        <w:rPr>
          <w:ins w:id="773" w:author="만든 이" w:date="2024-10-10T13:28:00Z" w16du:dateUtc="2024-10-10T04:28:00Z"/>
          <w:rFonts w:ascii="Calibri" w:hAnsi="Calibri" w:cs="Calibri"/>
          <w:color w:val="E94E1B"/>
          <w:sz w:val="22"/>
          <w:lang w:eastAsia="ko-KR"/>
        </w:rPr>
      </w:pPr>
      <w:r>
        <w:rPr>
          <w:rFonts w:ascii="Calibri" w:eastAsia="Calibri" w:hAnsi="Calibri" w:cs="Calibri" w:hint="eastAsia"/>
          <w:color w:val="E94E1B"/>
          <w:sz w:val="22"/>
          <w:lang w:eastAsia="ko-KR"/>
        </w:rPr>
        <w:t>Unmanned Aerial Vehicle (UAV)</w:t>
      </w:r>
      <w:ins w:id="774" w:author="만든 이" w:date="2024-10-10T13:27:00Z" w16du:dateUtc="2024-10-10T04:27:00Z">
        <w:r w:rsidR="006E58A1">
          <w:rPr>
            <w:rFonts w:asciiTheme="minorEastAsia" w:hAnsiTheme="minorEastAsia" w:cs="Calibri" w:hint="eastAsia"/>
            <w:color w:val="E94E1B"/>
            <w:sz w:val="22"/>
            <w:lang w:eastAsia="ko-KR"/>
          </w:rPr>
          <w:t>:</w:t>
        </w:r>
        <w:r w:rsidR="006E58A1">
          <w:rPr>
            <w:rFonts w:ascii="Calibri" w:hAnsi="Calibri" w:cs="Calibri" w:hint="eastAsia"/>
            <w:color w:val="E94E1B"/>
            <w:sz w:val="22"/>
            <w:lang w:eastAsia="ko-KR"/>
          </w:rPr>
          <w:t xml:space="preserve"> </w:t>
        </w:r>
      </w:ins>
      <w:del w:id="775" w:author="만든 이" w:date="2024-10-10T13:27:00Z" w16du:dateUtc="2024-10-10T04:27:00Z">
        <w:r w:rsidDel="006E58A1">
          <w:rPr>
            <w:rFonts w:ascii="Calibri" w:eastAsia="Calibri" w:hAnsi="Calibri" w:cs="Calibri" w:hint="eastAsia"/>
            <w:color w:val="E94E1B"/>
            <w:sz w:val="22"/>
            <w:lang w:eastAsia="ko-KR"/>
          </w:rPr>
          <w:tab/>
          <w:delText>~~~</w:delText>
        </w:r>
      </w:del>
    </w:p>
    <w:p w14:paraId="7BBEDFA6" w14:textId="26B2332A" w:rsidR="003C1F04" w:rsidRDefault="003C1F04">
      <w:pPr>
        <w:rPr>
          <w:ins w:id="776" w:author="만든 이" w:date="2024-10-10T13:28:00Z" w16du:dateUtc="2024-10-10T04:28:00Z"/>
          <w:rFonts w:ascii="Calibri" w:hAnsi="Calibri" w:cs="Calibri"/>
          <w:color w:val="E94E1B"/>
          <w:sz w:val="22"/>
          <w:lang w:eastAsia="ko-KR"/>
        </w:rPr>
      </w:pPr>
      <w:ins w:id="777" w:author="만든 이" w:date="2024-10-10T13:28:00Z" w16du:dateUtc="2024-10-10T04:28:00Z">
        <w:r>
          <w:rPr>
            <w:rFonts w:ascii="Calibri" w:hAnsi="Calibri" w:cs="Calibri" w:hint="eastAsia"/>
            <w:color w:val="E94E1B"/>
            <w:sz w:val="22"/>
            <w:lang w:eastAsia="ko-KR"/>
          </w:rPr>
          <w:t xml:space="preserve">Unmanned Surface Vehicle (USV): </w:t>
        </w:r>
      </w:ins>
    </w:p>
    <w:p w14:paraId="378107FF" w14:textId="5B0C0C9F" w:rsidR="003C1F04" w:rsidRPr="003C1F04" w:rsidRDefault="003C1F04">
      <w:pPr>
        <w:rPr>
          <w:rFonts w:ascii="Calibri" w:hAnsi="Calibri" w:cs="Calibri"/>
          <w:color w:val="E94E1B"/>
          <w:sz w:val="22"/>
          <w:lang w:eastAsia="ko-KR"/>
          <w:rPrChange w:id="778" w:author="만든 이" w:date="2024-10-10T13:28:00Z" w16du:dateUtc="2024-10-10T04:28:00Z">
            <w:rPr>
              <w:rFonts w:ascii="Calibri" w:eastAsia="Calibri" w:hAnsi="Calibri" w:cs="Calibri"/>
              <w:color w:val="000000"/>
              <w:sz w:val="22"/>
              <w:lang w:eastAsia="ko-KR"/>
            </w:rPr>
          </w:rPrChange>
        </w:rPr>
      </w:pPr>
      <w:ins w:id="779" w:author="만든 이" w:date="2024-10-10T13:28:00Z" w16du:dateUtc="2024-10-10T04:28:00Z">
        <w:r>
          <w:rPr>
            <w:rFonts w:ascii="Calibri" w:hAnsi="Calibri" w:cs="Calibri" w:hint="eastAsia"/>
            <w:color w:val="E94E1B"/>
            <w:sz w:val="22"/>
            <w:lang w:eastAsia="ko-KR"/>
          </w:rPr>
          <w:t xml:space="preserve">Unmanned Underwater Vehicle (UUV): </w:t>
        </w:r>
      </w:ins>
    </w:p>
    <w:p w14:paraId="5291A51A" w14:textId="77777777" w:rsidR="00471824" w:rsidRPr="003C1F04" w:rsidRDefault="00471824">
      <w:pPr>
        <w:rPr>
          <w:rFonts w:ascii="Calibri" w:eastAsia="Calibri" w:hAnsi="Calibri" w:cs="Calibri"/>
          <w:color w:val="000000"/>
          <w:sz w:val="22"/>
          <w:lang w:eastAsia="ko-KR"/>
        </w:rPr>
      </w:pPr>
    </w:p>
    <w:p w14:paraId="3877BB4D" w14:textId="063ABA65" w:rsidR="00471824" w:rsidRDefault="005A7D56">
      <w:pPr>
        <w:rPr>
          <w:rFonts w:ascii="Calibri" w:eastAsia="Calibri" w:hAnsi="Calibri" w:cs="Calibri"/>
          <w:color w:val="000000"/>
          <w:sz w:val="22"/>
        </w:rPr>
      </w:pPr>
      <w:r>
        <w:rPr>
          <w:rFonts w:ascii="Calibri" w:eastAsia="Calibri" w:hAnsi="Calibri" w:cs="Calibri"/>
          <w:color w:val="000000"/>
          <w:sz w:val="22"/>
        </w:rPr>
        <w:t>Real-time kinematic (RTK)</w:t>
      </w:r>
      <w:ins w:id="780" w:author="만든 이" w:date="2024-10-10T13:27:00Z" w16du:dateUtc="2024-10-10T04:27:00Z">
        <w:r w:rsidR="006E58A1">
          <w:rPr>
            <w:rFonts w:ascii="Calibri" w:hAnsi="Calibri" w:cs="Calibri" w:hint="eastAsia"/>
            <w:color w:val="000000"/>
            <w:sz w:val="22"/>
            <w:lang w:eastAsia="ko-KR"/>
          </w:rPr>
          <w:t xml:space="preserve">: </w:t>
        </w:r>
      </w:ins>
      <w:del w:id="781" w:author="만든 이" w:date="2024-10-10T13:27:00Z" w16du:dateUtc="2024-10-10T04:27:00Z">
        <w:r w:rsidDel="006E58A1">
          <w:rPr>
            <w:rFonts w:ascii="Calibri" w:eastAsia="Calibri" w:hAnsi="Calibri" w:cs="Calibri" w:hint="eastAsia"/>
            <w:color w:val="000000"/>
            <w:sz w:val="22"/>
            <w:lang w:eastAsia="ko-KR"/>
          </w:rPr>
          <w:tab/>
        </w:r>
      </w:del>
      <w:r>
        <w:rPr>
          <w:rFonts w:ascii="Calibri" w:eastAsia="Calibri" w:hAnsi="Calibri" w:cs="Calibri"/>
          <w:color w:val="000000"/>
          <w:sz w:val="22"/>
          <w:lang w:eastAsia="ko-KR"/>
        </w:rPr>
        <w:t>A</w:t>
      </w:r>
      <w:r>
        <w:rPr>
          <w:rFonts w:ascii="Calibri" w:eastAsia="Calibri" w:hAnsi="Calibri" w:cs="Calibri"/>
          <w:color w:val="000000"/>
          <w:sz w:val="22"/>
        </w:rPr>
        <w:t xml:space="preserve"> satellite navigation technique used to enhance the precision of position data derived from satellite-based positioning systems(global navigation satellite systems, GNSS) such as GPS, BeiDou, GLONASS, Galileo and NavIC.</w:t>
      </w:r>
    </w:p>
    <w:p w14:paraId="64593F2E" w14:textId="77777777" w:rsidR="00471824" w:rsidRDefault="00471824">
      <w:pPr>
        <w:autoSpaceDE w:val="0"/>
        <w:autoSpaceDN w:val="0"/>
        <w:spacing w:line="240" w:lineRule="auto"/>
        <w:rPr>
          <w:rFonts w:ascii="Calibri" w:eastAsia="Calibri" w:hAnsi="Calibri" w:cs="Calibri"/>
          <w:color w:val="000000"/>
          <w:sz w:val="22"/>
          <w:lang w:eastAsia="ko-KR"/>
        </w:rPr>
      </w:pPr>
    </w:p>
    <w:p w14:paraId="4ED9A91E" w14:textId="3AF54E32" w:rsidR="00471824" w:rsidRDefault="005A7D56">
      <w:pPr>
        <w:autoSpaceDE w:val="0"/>
        <w:autoSpaceDN w:val="0"/>
        <w:spacing w:line="240" w:lineRule="auto"/>
        <w:rPr>
          <w:rFonts w:ascii="Calibri" w:eastAsia="Calibri" w:hAnsi="Calibri" w:cs="Calibri"/>
          <w:color w:val="000000"/>
          <w:sz w:val="22"/>
          <w:lang w:eastAsia="ko-KR"/>
        </w:rPr>
      </w:pPr>
      <w:r>
        <w:rPr>
          <w:rFonts w:ascii="Calibri" w:eastAsia="Calibri" w:hAnsi="Calibri" w:cs="Calibri" w:hint="eastAsia"/>
          <w:color w:val="000000"/>
          <w:sz w:val="22"/>
          <w:lang w:eastAsia="ko-KR"/>
        </w:rPr>
        <w:t>First Person View (FPV)</w:t>
      </w:r>
      <w:ins w:id="782" w:author="만든 이" w:date="2024-10-10T13:27:00Z" w16du:dateUtc="2024-10-10T04:27:00Z">
        <w:r w:rsidR="006E58A1">
          <w:rPr>
            <w:rFonts w:ascii="Calibri" w:hAnsi="Calibri" w:cs="Calibri" w:hint="eastAsia"/>
            <w:color w:val="000000"/>
            <w:sz w:val="22"/>
            <w:lang w:eastAsia="ko-KR"/>
          </w:rPr>
          <w:t xml:space="preserve">: </w:t>
        </w:r>
      </w:ins>
      <w:del w:id="783" w:author="만든 이" w:date="2024-10-10T13:27:00Z" w16du:dateUtc="2024-10-10T04:27:00Z">
        <w:r w:rsidDel="006E58A1">
          <w:rPr>
            <w:rFonts w:ascii="Calibri" w:eastAsia="Calibri" w:hAnsi="Calibri" w:cs="Calibri" w:hint="eastAsia"/>
            <w:color w:val="000000"/>
            <w:sz w:val="22"/>
            <w:lang w:eastAsia="ko-KR"/>
          </w:rPr>
          <w:tab/>
        </w:r>
        <w:r w:rsidDel="006E58A1">
          <w:rPr>
            <w:rFonts w:ascii="Calibri" w:eastAsia="Calibri" w:hAnsi="Calibri" w:cs="Calibri" w:hint="eastAsia"/>
            <w:color w:val="000000"/>
            <w:sz w:val="22"/>
            <w:lang w:eastAsia="ko-KR"/>
          </w:rPr>
          <w:tab/>
        </w:r>
      </w:del>
      <w:r>
        <w:rPr>
          <w:rFonts w:ascii="Calibri" w:eastAsia="Calibri" w:hAnsi="Calibri" w:cs="Calibri" w:hint="eastAsia"/>
          <w:color w:val="000000"/>
          <w:sz w:val="22"/>
          <w:lang w:eastAsia="ko-KR"/>
        </w:rPr>
        <w:t>A</w:t>
      </w:r>
      <w:r>
        <w:rPr>
          <w:rFonts w:ascii="Calibri" w:eastAsia="Calibri" w:hAnsi="Calibri" w:cs="Calibri"/>
          <w:color w:val="000000"/>
          <w:sz w:val="22"/>
        </w:rPr>
        <w:t>lso known as</w:t>
      </w:r>
      <w:r>
        <w:rPr>
          <w:rFonts w:ascii="Calibri" w:eastAsia="Calibri" w:hAnsi="Calibri" w:cs="Calibri"/>
          <w:color w:val="000000"/>
          <w:sz w:val="22"/>
          <w:lang w:eastAsia="ko-KR"/>
        </w:rPr>
        <w:t xml:space="preserve"> </w:t>
      </w:r>
      <w:r>
        <w:rPr>
          <w:rFonts w:ascii="Calibri" w:eastAsia="Calibri" w:hAnsi="Calibri" w:cs="Calibri"/>
          <w:color w:val="000000"/>
          <w:sz w:val="22"/>
        </w:rPr>
        <w:t>remote-person view, or</w:t>
      </w:r>
      <w:r>
        <w:rPr>
          <w:rFonts w:ascii="Calibri" w:eastAsia="Calibri" w:hAnsi="Calibri" w:cs="Calibri"/>
          <w:color w:val="000000"/>
          <w:sz w:val="22"/>
          <w:lang w:eastAsia="ko-KR"/>
        </w:rPr>
        <w:t xml:space="preserve"> </w:t>
      </w:r>
      <w:r>
        <w:rPr>
          <w:rFonts w:ascii="Calibri" w:eastAsia="Calibri" w:hAnsi="Calibri" w:cs="Calibri"/>
          <w:color w:val="000000"/>
          <w:sz w:val="22"/>
        </w:rPr>
        <w:t>video piloting, a method used to control a</w:t>
      </w:r>
      <w:r>
        <w:rPr>
          <w:rFonts w:ascii="Calibri" w:eastAsia="Calibri" w:hAnsi="Calibri" w:cs="Calibri"/>
          <w:color w:val="000000"/>
          <w:sz w:val="22"/>
          <w:lang w:eastAsia="ko-KR"/>
        </w:rPr>
        <w:t xml:space="preserve"> </w:t>
      </w:r>
      <w:hyperlink r:id="rId22" w:history="1">
        <w:r>
          <w:rPr>
            <w:rFonts w:ascii="Calibri" w:eastAsia="Calibri" w:hAnsi="Calibri" w:cs="Calibri"/>
            <w:color w:val="000000"/>
            <w:sz w:val="22"/>
          </w:rPr>
          <w:t>radio-controlled vehicle</w:t>
        </w:r>
      </w:hyperlink>
      <w:r>
        <w:rPr>
          <w:rFonts w:ascii="Calibri" w:eastAsia="Calibri" w:hAnsi="Calibri" w:cs="Calibri"/>
          <w:color w:val="000000"/>
          <w:sz w:val="22"/>
          <w:lang w:eastAsia="ko-KR"/>
        </w:rPr>
        <w:t xml:space="preserve"> </w:t>
      </w:r>
      <w:r>
        <w:rPr>
          <w:rStyle w:val="aa"/>
          <w:rFonts w:ascii="Calibri" w:eastAsia="Calibri" w:hAnsi="Calibri" w:cs="Calibri"/>
          <w:color w:val="000000"/>
          <w:sz w:val="22"/>
          <w:u w:val="none"/>
        </w:rPr>
        <w:t>from the driver or pilot's viewpoint.</w:t>
      </w:r>
    </w:p>
    <w:p w14:paraId="0F39C2D6" w14:textId="77777777" w:rsidR="00471824" w:rsidRDefault="00471824">
      <w:pPr>
        <w:rPr>
          <w:rFonts w:ascii="Calibri" w:eastAsia="Calibri" w:hAnsi="Calibri" w:cs="Calibri"/>
          <w:color w:val="000000"/>
          <w:sz w:val="22"/>
          <w:lang w:eastAsia="ko-KR"/>
        </w:rPr>
      </w:pPr>
    </w:p>
    <w:p w14:paraId="35F4448A" w14:textId="1893C69B" w:rsidR="00471824" w:rsidRDefault="005A7D56">
      <w:pPr>
        <w:rPr>
          <w:rFonts w:ascii="Calibri" w:eastAsia="Calibri" w:hAnsi="Calibri" w:cs="Calibri"/>
          <w:color w:val="000000"/>
          <w:sz w:val="22"/>
          <w:lang w:eastAsia="ko-KR"/>
        </w:rPr>
      </w:pPr>
      <w:r>
        <w:rPr>
          <w:rFonts w:ascii="Calibri" w:eastAsia="Calibri" w:hAnsi="Calibri" w:cs="Calibri"/>
          <w:color w:val="000000"/>
          <w:sz w:val="22"/>
          <w:lang w:eastAsia="ko-KR"/>
        </w:rPr>
        <w:t>Drone operation</w:t>
      </w:r>
      <w:ins w:id="784" w:author="만든 이" w:date="2024-10-10T13:27:00Z" w16du:dateUtc="2024-10-10T04:27:00Z">
        <w:r w:rsidR="006E58A1">
          <w:rPr>
            <w:rFonts w:ascii="Calibri" w:hAnsi="Calibri" w:cs="Calibri" w:hint="eastAsia"/>
            <w:color w:val="000000"/>
            <w:sz w:val="22"/>
            <w:lang w:eastAsia="ko-KR"/>
          </w:rPr>
          <w:t xml:space="preserve">: </w:t>
        </w:r>
      </w:ins>
      <w:del w:id="785" w:author="만든 이" w:date="2024-10-10T13:27:00Z" w16du:dateUtc="2024-10-10T04:27:00Z">
        <w:r w:rsidDel="006E58A1">
          <w:rPr>
            <w:rFonts w:ascii="Calibri" w:eastAsia="Calibri" w:hAnsi="Calibri" w:cs="Calibri" w:hint="eastAsia"/>
            <w:color w:val="000000"/>
            <w:sz w:val="22"/>
            <w:lang w:eastAsia="ko-KR"/>
          </w:rPr>
          <w:tab/>
        </w:r>
        <w:r w:rsidDel="006E58A1">
          <w:rPr>
            <w:rFonts w:ascii="Calibri" w:eastAsia="Calibri" w:hAnsi="Calibri" w:cs="Calibri" w:hint="eastAsia"/>
            <w:color w:val="000000"/>
            <w:sz w:val="22"/>
            <w:lang w:eastAsia="ko-KR"/>
          </w:rPr>
          <w:tab/>
        </w:r>
      </w:del>
      <w:r>
        <w:rPr>
          <w:rFonts w:ascii="Calibri" w:eastAsia="Calibri" w:hAnsi="Calibri" w:cs="Calibri"/>
          <w:color w:val="000000"/>
          <w:sz w:val="22"/>
          <w:lang w:eastAsia="ko-KR"/>
        </w:rPr>
        <w:t>C</w:t>
      </w:r>
      <w:r>
        <w:rPr>
          <w:rFonts w:ascii="Calibri" w:eastAsia="Calibri" w:hAnsi="Calibri" w:cs="Calibri"/>
          <w:color w:val="000000"/>
          <w:sz w:val="22"/>
        </w:rPr>
        <w:t>ontrol</w:t>
      </w:r>
      <w:r>
        <w:rPr>
          <w:rFonts w:ascii="Calibri" w:eastAsia="Calibri" w:hAnsi="Calibri" w:cs="Calibri"/>
          <w:color w:val="000000"/>
          <w:sz w:val="22"/>
          <w:lang w:eastAsia="ko-KR"/>
        </w:rPr>
        <w:t>ling drones</w:t>
      </w:r>
      <w:r>
        <w:rPr>
          <w:rFonts w:ascii="Calibri" w:eastAsia="Calibri" w:hAnsi="Calibri" w:cs="Calibri"/>
          <w:color w:val="000000"/>
          <w:sz w:val="22"/>
        </w:rPr>
        <w:t xml:space="preserve"> </w:t>
      </w:r>
      <w:r>
        <w:rPr>
          <w:rFonts w:ascii="Calibri" w:eastAsia="Calibri" w:hAnsi="Calibri" w:cs="Calibri"/>
          <w:color w:val="000000"/>
          <w:sz w:val="22"/>
          <w:lang w:eastAsia="ko-KR"/>
        </w:rPr>
        <w:t xml:space="preserve">and </w:t>
      </w:r>
      <w:r>
        <w:rPr>
          <w:rFonts w:ascii="Calibri" w:eastAsia="Calibri" w:hAnsi="Calibri" w:cs="Calibri"/>
          <w:color w:val="000000"/>
          <w:sz w:val="22"/>
        </w:rPr>
        <w:t>anal</w:t>
      </w:r>
      <w:r>
        <w:rPr>
          <w:rFonts w:ascii="Calibri" w:eastAsia="Calibri" w:hAnsi="Calibri" w:cs="Calibri"/>
          <w:color w:val="000000"/>
          <w:sz w:val="22"/>
          <w:lang w:eastAsia="ko-KR"/>
        </w:rPr>
        <w:t>ysing</w:t>
      </w:r>
      <w:r>
        <w:rPr>
          <w:rFonts w:ascii="Calibri" w:eastAsia="Calibri" w:hAnsi="Calibri" w:cs="Calibri"/>
          <w:color w:val="000000"/>
          <w:sz w:val="22"/>
        </w:rPr>
        <w:t xml:space="preserve"> </w:t>
      </w:r>
      <w:r>
        <w:rPr>
          <w:rFonts w:ascii="Calibri" w:eastAsia="Calibri" w:hAnsi="Calibri" w:cs="Calibri"/>
          <w:color w:val="000000"/>
          <w:sz w:val="22"/>
          <w:lang w:eastAsia="ko-KR"/>
        </w:rPr>
        <w:t>data acquired</w:t>
      </w:r>
      <w:r>
        <w:rPr>
          <w:rFonts w:ascii="Calibri" w:eastAsia="Calibri" w:hAnsi="Calibri" w:cs="Calibri"/>
          <w:color w:val="000000"/>
          <w:sz w:val="22"/>
        </w:rPr>
        <w:t>, inspect</w:t>
      </w:r>
      <w:r>
        <w:rPr>
          <w:rFonts w:ascii="Calibri" w:eastAsia="Calibri" w:hAnsi="Calibri" w:cs="Calibri"/>
          <w:color w:val="000000"/>
          <w:sz w:val="22"/>
          <w:lang w:eastAsia="ko-KR"/>
        </w:rPr>
        <w:t xml:space="preserve">ing </w:t>
      </w:r>
      <w:r>
        <w:rPr>
          <w:rFonts w:ascii="Calibri" w:eastAsia="Calibri" w:hAnsi="Calibri" w:cs="Calibri"/>
          <w:color w:val="000000"/>
          <w:sz w:val="22"/>
        </w:rPr>
        <w:t>and maint</w:t>
      </w:r>
      <w:r>
        <w:rPr>
          <w:rFonts w:ascii="Calibri" w:eastAsia="Calibri" w:hAnsi="Calibri" w:cs="Calibri"/>
          <w:color w:val="000000"/>
          <w:sz w:val="22"/>
          <w:lang w:eastAsia="ko-KR"/>
        </w:rPr>
        <w:t>aining</w:t>
      </w:r>
      <w:r>
        <w:rPr>
          <w:rFonts w:ascii="Calibri" w:eastAsia="Calibri" w:hAnsi="Calibri" w:cs="Calibri"/>
          <w:color w:val="000000"/>
          <w:sz w:val="22"/>
        </w:rPr>
        <w:t xml:space="preserve"> </w:t>
      </w:r>
      <w:r>
        <w:rPr>
          <w:rFonts w:ascii="Calibri" w:eastAsia="Calibri" w:hAnsi="Calibri" w:cs="Calibri"/>
          <w:color w:val="000000"/>
          <w:sz w:val="22"/>
          <w:lang w:eastAsia="ko-KR"/>
        </w:rPr>
        <w:t>drones</w:t>
      </w:r>
      <w:r>
        <w:rPr>
          <w:rFonts w:ascii="Calibri" w:eastAsia="Calibri" w:hAnsi="Calibri" w:cs="Calibri"/>
          <w:color w:val="000000"/>
          <w:sz w:val="22"/>
        </w:rPr>
        <w:t xml:space="preserve"> and equipment</w:t>
      </w:r>
    </w:p>
    <w:p w14:paraId="76F62FD5" w14:textId="77777777" w:rsidR="00471824" w:rsidRDefault="00471824">
      <w:pPr>
        <w:rPr>
          <w:rFonts w:ascii="Calibri" w:eastAsia="Calibri" w:hAnsi="Calibri" w:cs="Calibri"/>
          <w:color w:val="000000"/>
          <w:sz w:val="22"/>
          <w:lang w:eastAsia="ko-KR"/>
        </w:rPr>
      </w:pPr>
    </w:p>
    <w:p w14:paraId="5D95E614" w14:textId="77777777" w:rsidR="00471824" w:rsidRDefault="00471824">
      <w:pPr>
        <w:rPr>
          <w:rFonts w:ascii="Calibri" w:eastAsia="Calibri" w:hAnsi="Calibri" w:cs="Calibri"/>
          <w:color w:val="FF0000"/>
          <w:lang w:eastAsia="ko-KR"/>
        </w:rPr>
      </w:pPr>
    </w:p>
    <w:p w14:paraId="5AA87617" w14:textId="77777777" w:rsidR="00471824" w:rsidRDefault="005A7D56">
      <w:pPr>
        <w:pStyle w:val="1"/>
        <w:rPr>
          <w:lang w:eastAsia="ko-KR"/>
        </w:rPr>
      </w:pPr>
      <w:bookmarkStart w:id="786" w:name="_Toc1713448405"/>
      <w:bookmarkStart w:id="787" w:name="_Toc179548872"/>
      <w:r>
        <w:rPr>
          <w:rFonts w:hint="eastAsia"/>
          <w:lang w:eastAsia="ko-KR"/>
        </w:rPr>
        <w:t>reference</w:t>
      </w:r>
      <w:bookmarkEnd w:id="786"/>
      <w:r>
        <w:rPr>
          <w:rFonts w:hint="eastAsia"/>
          <w:lang w:eastAsia="ko-KR"/>
        </w:rPr>
        <w:t>s</w:t>
      </w:r>
      <w:bookmarkEnd w:id="787"/>
    </w:p>
    <w:p w14:paraId="0BC72E9E" w14:textId="77777777" w:rsidR="00471824" w:rsidRDefault="005A7D56">
      <w:pPr>
        <w:pStyle w:val="Bullet1-recommendation"/>
        <w:numPr>
          <w:ilvl w:val="0"/>
          <w:numId w:val="3"/>
        </w:numPr>
        <w:rPr>
          <w:lang w:eastAsia="ko-KR"/>
        </w:rPr>
      </w:pPr>
      <w:r>
        <w:rPr>
          <w:rFonts w:hint="eastAsia"/>
          <w:lang w:eastAsia="ko-KR"/>
        </w:rPr>
        <w:t xml:space="preserve">IALA Standard 1020 Marine Aids to Navigation Design and Delivery </w:t>
      </w:r>
    </w:p>
    <w:p w14:paraId="73542A34" w14:textId="77777777" w:rsidR="00471824" w:rsidRDefault="005A7D56">
      <w:pPr>
        <w:pStyle w:val="Bullet1-recommendation"/>
        <w:numPr>
          <w:ilvl w:val="0"/>
          <w:numId w:val="3"/>
        </w:numPr>
        <w:rPr>
          <w:lang w:eastAsia="ko-KR"/>
        </w:rPr>
      </w:pPr>
      <w:r>
        <w:rPr>
          <w:rFonts w:hint="eastAsia"/>
          <w:lang w:eastAsia="ko-KR"/>
        </w:rPr>
        <w:t>IALA Recommendation R1018 Responsible Design, Operation and Maintenance on the provision of Marine AtoN</w:t>
      </w:r>
    </w:p>
    <w:p w14:paraId="7EE3FFAD" w14:textId="77777777" w:rsidR="00471824" w:rsidRDefault="005A7D56">
      <w:pPr>
        <w:pStyle w:val="Bullet1-recommendation"/>
        <w:numPr>
          <w:ilvl w:val="0"/>
          <w:numId w:val="3"/>
        </w:numPr>
        <w:rPr>
          <w:lang w:eastAsia="ko-KR"/>
        </w:rPr>
      </w:pPr>
      <w:r>
        <w:rPr>
          <w:lang w:eastAsia="ko-KR"/>
        </w:rPr>
        <w:t>The Drone and Model Aircraft Code in UK (register-drones.caa.co.uk/drone-code)</w:t>
      </w:r>
    </w:p>
    <w:p w14:paraId="0BD49A8B" w14:textId="77777777" w:rsidR="00471824" w:rsidRDefault="005A7D56">
      <w:pPr>
        <w:pStyle w:val="Bullet1-recommendation"/>
        <w:numPr>
          <w:ilvl w:val="0"/>
          <w:numId w:val="3"/>
        </w:numPr>
        <w:rPr>
          <w:lang w:eastAsia="ko-KR"/>
        </w:rPr>
      </w:pPr>
      <w:r>
        <w:rPr>
          <w:color w:val="000000"/>
          <w:lang w:eastAsia="ko-KR"/>
        </w:rPr>
        <w:t>Korea Ministry of Oceans and Fisheries Unmanned Aerial Vehicle Guildelines (www.mof.go.kr)</w:t>
      </w:r>
    </w:p>
    <w:p w14:paraId="7639825C" w14:textId="77777777" w:rsidR="00471824" w:rsidRDefault="005A7D56">
      <w:pPr>
        <w:pStyle w:val="Bullet1-recommendation"/>
        <w:numPr>
          <w:ilvl w:val="0"/>
          <w:numId w:val="3"/>
        </w:numPr>
        <w:rPr>
          <w:lang w:eastAsia="ko-KR"/>
        </w:rPr>
      </w:pPr>
      <w:r>
        <w:rPr>
          <w:lang w:eastAsia="ko-KR"/>
        </w:rPr>
        <w:t>Federal Aviation Administration (faa.gov/uas)</w:t>
      </w:r>
    </w:p>
    <w:p w14:paraId="174B08A6" w14:textId="77777777" w:rsidR="00471824" w:rsidRDefault="005A7D56">
      <w:pPr>
        <w:pStyle w:val="Bullet1-recommendation"/>
        <w:numPr>
          <w:ilvl w:val="0"/>
          <w:numId w:val="3"/>
        </w:numPr>
        <w:rPr>
          <w:color w:val="000000"/>
          <w:lang w:eastAsia="ko-KR"/>
        </w:rPr>
      </w:pPr>
      <w:r>
        <w:rPr>
          <w:color w:val="000000"/>
          <w:lang w:eastAsia="ko-KR"/>
        </w:rPr>
        <w:t>Australian Civil Aviation Safety Authority (casa.gov.au/knowyourdrone/drone-rules)</w:t>
      </w:r>
    </w:p>
    <w:p w14:paraId="34977A48" w14:textId="77777777" w:rsidR="00471824" w:rsidRDefault="005A7D56">
      <w:pPr>
        <w:pStyle w:val="Bullet1-recommendation"/>
        <w:numPr>
          <w:ilvl w:val="0"/>
          <w:numId w:val="3"/>
        </w:numPr>
        <w:rPr>
          <w:color w:val="000000"/>
          <w:lang w:eastAsia="ko-KR"/>
        </w:rPr>
      </w:pPr>
      <w:r>
        <w:rPr>
          <w:color w:val="000000"/>
          <w:lang w:eastAsia="ko-KR"/>
        </w:rPr>
        <w:lastRenderedPageBreak/>
        <w:t>Danish Civil Aviation and railway authority (droneregler.dk/english)</w:t>
      </w:r>
    </w:p>
    <w:p w14:paraId="323AFBEA" w14:textId="77777777" w:rsidR="00471824" w:rsidRDefault="005A7D56">
      <w:pPr>
        <w:pStyle w:val="Bullet1-recommendation"/>
        <w:numPr>
          <w:ilvl w:val="0"/>
          <w:numId w:val="3"/>
        </w:numPr>
        <w:rPr>
          <w:color w:val="000000"/>
          <w:lang w:eastAsia="ko-KR"/>
        </w:rPr>
      </w:pPr>
      <w:r>
        <w:rPr>
          <w:color w:val="000000"/>
          <w:lang w:eastAsia="ko-KR"/>
        </w:rPr>
        <w:t>CLASS N K Guidelines for ROV/AUV (www.classnk.or.jp)</w:t>
      </w:r>
    </w:p>
    <w:p w14:paraId="1BDF1F18" w14:textId="5856D5E3" w:rsidR="00471824" w:rsidRPr="009A6377" w:rsidRDefault="005A7D56">
      <w:pPr>
        <w:pStyle w:val="Bullet1-recommendation"/>
        <w:numPr>
          <w:ilvl w:val="0"/>
          <w:numId w:val="3"/>
        </w:numPr>
        <w:rPr>
          <w:color w:val="FF0000"/>
          <w:rPrChange w:id="788" w:author="Naehyuk Yoo" w:date="2024-10-11T14:18:00Z" w16du:dateUtc="2024-10-11T05:18:00Z">
            <w:rPr/>
          </w:rPrChange>
        </w:rPr>
      </w:pPr>
      <w:r w:rsidRPr="009A6377">
        <w:rPr>
          <w:color w:val="FF0000"/>
          <w:lang w:eastAsia="ko-KR"/>
          <w:rPrChange w:id="789" w:author="Naehyuk Yoo" w:date="2024-10-11T14:18:00Z" w16du:dateUtc="2024-10-11T05:18:00Z">
            <w:rPr>
              <w:lang w:eastAsia="ko-KR"/>
            </w:rPr>
          </w:rPrChange>
        </w:rPr>
        <w:t>EASA (</w:t>
      </w:r>
      <w:ins w:id="790" w:author="만든 이" w:date="2024-10-10T13:27:00Z" w16du:dateUtc="2024-10-10T04:27:00Z">
        <w:r w:rsidR="00395993" w:rsidRPr="009A6377">
          <w:rPr>
            <w:color w:val="FF0000"/>
            <w:lang w:eastAsia="ko-KR"/>
            <w:rPrChange w:id="791" w:author="Naehyuk Yoo" w:date="2024-10-11T14:18:00Z" w16du:dateUtc="2024-10-11T05:18:00Z">
              <w:rPr>
                <w:lang w:eastAsia="ko-KR"/>
              </w:rPr>
            </w:rPrChange>
          </w:rPr>
          <w:t xml:space="preserve">www.easa.europa.eu/en/newsroom-and-events/news/easa-publishes-template-operations-manual-specific-category-uas-operation </w:t>
        </w:r>
        <w:del w:id="792" w:author="Naehyuk Yoo" w:date="2024-10-11T14:18:00Z" w16du:dateUtc="2024-10-11T05:18:00Z">
          <w:r w:rsidR="00395993" w:rsidRPr="009A6377" w:rsidDel="009A6377">
            <w:rPr>
              <w:color w:val="FF0000"/>
              <w:lang w:eastAsia="ko-KR"/>
              <w:rPrChange w:id="793" w:author="Naehyuk Yoo" w:date="2024-10-11T14:18:00Z" w16du:dateUtc="2024-10-11T05:18:00Z">
                <w:rPr>
                  <w:lang w:eastAsia="ko-KR"/>
                </w:rPr>
              </w:rPrChange>
            </w:rPr>
            <w:delText xml:space="preserve"> </w:delText>
          </w:r>
        </w:del>
      </w:ins>
      <w:del w:id="794" w:author="만든 이" w:date="2024-10-10T13:27:00Z" w16du:dateUtc="2024-10-10T04:27:00Z">
        <w:r w:rsidRPr="009A6377" w:rsidDel="00395993">
          <w:rPr>
            <w:color w:val="FF0000"/>
            <w:lang w:eastAsia="ko-KR"/>
            <w:rPrChange w:id="795" w:author="Naehyuk Yoo" w:date="2024-10-11T14:18:00Z" w16du:dateUtc="2024-10-11T05:18:00Z">
              <w:rPr>
                <w:lang w:eastAsia="ko-KR"/>
              </w:rPr>
            </w:rPrChange>
          </w:rPr>
          <w:delText>www.easa.europa.eu</w:delText>
        </w:r>
      </w:del>
      <w:r w:rsidRPr="009A6377">
        <w:rPr>
          <w:color w:val="FF0000"/>
          <w:lang w:eastAsia="ko-KR"/>
          <w:rPrChange w:id="796" w:author="Naehyuk Yoo" w:date="2024-10-11T14:18:00Z" w16du:dateUtc="2024-10-11T05:18:00Z">
            <w:rPr>
              <w:lang w:eastAsia="ko-KR"/>
            </w:rPr>
          </w:rPrChange>
        </w:rPr>
        <w:t>)</w:t>
      </w:r>
    </w:p>
    <w:sectPr w:rsidR="00471824" w:rsidRPr="009A6377">
      <w:headerReference w:type="even" r:id="rId23"/>
      <w:headerReference w:type="default" r:id="rId24"/>
      <w:footerReference w:type="even" r:id="rId25"/>
      <w:headerReference w:type="first" r:id="rId26"/>
      <w:footerReference w:type="first" r:id="rId27"/>
      <w:pgSz w:w="11906" w:h="16838" w:code="9"/>
      <w:pgMar w:top="567" w:right="794" w:bottom="567" w:left="907" w:header="567"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99F910" w14:textId="77777777" w:rsidR="00132BD9" w:rsidRDefault="00132BD9">
      <w:pPr>
        <w:spacing w:line="240" w:lineRule="auto"/>
      </w:pPr>
      <w:r>
        <w:separator/>
      </w:r>
    </w:p>
  </w:endnote>
  <w:endnote w:type="continuationSeparator" w:id="0">
    <w:p w14:paraId="4A83FF2F" w14:textId="77777777" w:rsidR="00132BD9" w:rsidRDefault="00132B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한컴산뜻돋움">
    <w:altName w:val="Malgun Gothic"/>
    <w:panose1 w:val="02000000000000000000"/>
    <w:charset w:val="81"/>
    <w:family w:val="auto"/>
    <w:pitch w:val="variable"/>
    <w:sig w:usb0="800002A7" w:usb1="39D7FCFB" w:usb2="00000014" w:usb3="00000000" w:csb0="0008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Body)">
    <w:altName w:val="Calibri"/>
    <w:charset w:val="00"/>
    <w:family w:val="roman"/>
    <w:pitch w:val="default"/>
  </w:font>
  <w:font w:name="바탕">
    <w:altName w:val="Batang"/>
    <w:panose1 w:val="02030600000101010101"/>
    <w:charset w:val="81"/>
    <w:family w:val="roman"/>
    <w:pitch w:val="variable"/>
    <w:sig w:usb0="B00002AF" w:usb1="69D77CFB" w:usb2="00000030" w:usb3="00000000" w:csb0="0008009F" w:csb1="00000000"/>
  </w:font>
  <w:font w:name="돋움">
    <w:altName w:val="Dotum"/>
    <w:panose1 w:val="020B0600000101010101"/>
    <w:charset w:val="81"/>
    <w:family w:val="moder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21AD04" w14:textId="77777777" w:rsidR="005A7D56" w:rsidRDefault="005A7D56">
    <w:pPr>
      <w:pStyle w:val="a6"/>
      <w:framePr w:wrap="none" w:vAnchor="text" w:hAnchor="margin" w:xAlign="right" w:y="1"/>
      <w:rPr>
        <w:rStyle w:val="af3"/>
      </w:rPr>
    </w:pPr>
    <w:r>
      <w:rPr>
        <w:rStyle w:val="af3"/>
      </w:rPr>
      <w:fldChar w:fldCharType="begin"/>
    </w:r>
    <w:r>
      <w:rPr>
        <w:rStyle w:val="af3"/>
      </w:rPr>
      <w:instrText xml:space="preserve">PAGE  </w:instrText>
    </w:r>
    <w:r>
      <w:rPr>
        <w:rStyle w:val="af3"/>
      </w:rPr>
      <w:fldChar w:fldCharType="end"/>
    </w:r>
  </w:p>
  <w:p w14:paraId="4DF74EFD" w14:textId="77777777" w:rsidR="005A7D56" w:rsidRDefault="005A7D56">
    <w:pPr>
      <w:pStyle w:val="a6"/>
      <w:framePr w:wrap="none" w:vAnchor="text" w:hAnchor="margin" w:xAlign="right" w:y="1"/>
      <w:ind w:right="360"/>
      <w:rPr>
        <w:rStyle w:val="af3"/>
      </w:rPr>
    </w:pPr>
    <w:r>
      <w:rPr>
        <w:rStyle w:val="af3"/>
      </w:rPr>
      <w:fldChar w:fldCharType="begin"/>
    </w:r>
    <w:r>
      <w:rPr>
        <w:rStyle w:val="af3"/>
      </w:rPr>
      <w:instrText xml:space="preserve">PAGE  </w:instrText>
    </w:r>
    <w:r>
      <w:rPr>
        <w:rStyle w:val="af3"/>
      </w:rPr>
      <w:fldChar w:fldCharType="end"/>
    </w:r>
  </w:p>
  <w:p w14:paraId="239E2644" w14:textId="77777777" w:rsidR="005A7D56" w:rsidRDefault="005A7D56">
    <w:pPr>
      <w:pStyle w:val="a6"/>
      <w:framePr w:wrap="none" w:vAnchor="text" w:hAnchor="margin" w:xAlign="right" w:y="1"/>
      <w:ind w:right="360"/>
      <w:rPr>
        <w:rStyle w:val="af3"/>
      </w:rPr>
    </w:pPr>
    <w:r>
      <w:rPr>
        <w:rStyle w:val="af3"/>
      </w:rPr>
      <w:fldChar w:fldCharType="begin"/>
    </w:r>
    <w:r>
      <w:rPr>
        <w:rStyle w:val="af3"/>
      </w:rPr>
      <w:instrText xml:space="preserve">PAGE  </w:instrText>
    </w:r>
    <w:r>
      <w:rPr>
        <w:rStyle w:val="af3"/>
      </w:rPr>
      <w:fldChar w:fldCharType="end"/>
    </w:r>
  </w:p>
  <w:p w14:paraId="052EB6D4" w14:textId="77777777" w:rsidR="005A7D56" w:rsidRDefault="005A7D56">
    <w:pPr>
      <w:pStyle w:val="a6"/>
      <w:framePr w:wrap="none" w:vAnchor="text" w:hAnchor="margin" w:xAlign="right" w:y="1"/>
      <w:ind w:right="360"/>
      <w:rPr>
        <w:rStyle w:val="af3"/>
      </w:rPr>
    </w:pPr>
    <w:r>
      <w:rPr>
        <w:rStyle w:val="af3"/>
      </w:rPr>
      <w:fldChar w:fldCharType="begin"/>
    </w:r>
    <w:r>
      <w:rPr>
        <w:rStyle w:val="af3"/>
      </w:rPr>
      <w:instrText xml:space="preserve">PAGE  </w:instrText>
    </w:r>
    <w:r>
      <w:rPr>
        <w:rStyle w:val="af3"/>
      </w:rPr>
      <w:fldChar w:fldCharType="end"/>
    </w:r>
  </w:p>
  <w:p w14:paraId="6C28985D" w14:textId="77777777" w:rsidR="005A7D56" w:rsidRDefault="005A7D56">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B01325" w14:textId="77777777" w:rsidR="005A7D56" w:rsidRDefault="005A7D56">
    <w:pPr>
      <w:pStyle w:val="a6"/>
    </w:pPr>
    <w:r>
      <w:rPr>
        <w:noProof/>
        <w:lang w:val="en-US"/>
      </w:rPr>
      <mc:AlternateContent>
        <mc:Choice Requires="wps">
          <w:drawing>
            <wp:anchor distT="0" distB="0" distL="114300" distR="114300" simplePos="0" relativeHeight="251651584" behindDoc="0" locked="0" layoutInCell="1" hidden="0" allowOverlap="1" wp14:anchorId="5BDB7B28" wp14:editId="0E10A293">
              <wp:simplePos x="0" y="0"/>
              <wp:positionH relativeFrom="page">
                <wp:posOffset>225425</wp:posOffset>
              </wp:positionH>
              <wp:positionV relativeFrom="page">
                <wp:posOffset>9106535</wp:posOffset>
              </wp:positionV>
              <wp:extent cx="7128000" cy="0"/>
              <wp:effectExtent l="0" t="0" r="0" b="0"/>
              <wp:wrapNone/>
              <wp:docPr id="2063" name="shape206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dk1"/>
                      </a:fontRef>
                    </wps:style>
                    <wps:bodyPr/>
                  </wps:wsp>
                </a:graphicData>
              </a:graphic>
            </wp:anchor>
          </w:drawing>
        </mc:Choice>
        <mc:Fallback>
          <w:pict>
            <v:line w14:anchorId="01F4AEF2" id="shape2063" o:spid="_x0000_s1026" style="position:absolute;z-index:251651584;visibility:visible;mso-wrap-style:square;mso-wrap-distance-left:9pt;mso-wrap-distance-top:0;mso-wrap-distance-right:9pt;mso-wrap-distance-bottom:0;mso-position-horizontal:absolute;mso-position-horizontal-relative:page;mso-position-vertical:absolute;mso-position-vertical-relative:page"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" strokecolor="#00558c [3204]" strokeweight="1pt">
              <o:lock v:ext="edit" shapetype="f"/>
              <w10:wrap anchorx="page" anchory="page"/>
            </v:line>
          </w:pict>
        </mc:Fallback>
      </mc:AlternateContent>
    </w:r>
    <w:r>
      <w:rPr>
        <w:noProof/>
        <w:lang w:val="en-US"/>
      </w:rPr>
      <w:drawing>
        <wp:anchor distT="0" distB="0" distL="114300" distR="114300" simplePos="0" relativeHeight="251649536" behindDoc="1" locked="0" layoutInCell="1" hidden="0" allowOverlap="1" wp14:anchorId="2F398A3D" wp14:editId="4D791FC6">
          <wp:simplePos x="0" y="0"/>
          <wp:positionH relativeFrom="page">
            <wp:posOffset>786696</wp:posOffset>
          </wp:positionH>
          <wp:positionV relativeFrom="page">
            <wp:posOffset>9725025</wp:posOffset>
          </wp:positionV>
          <wp:extent cx="3247200" cy="723600"/>
          <wp:effectExtent l="0" t="0" r="0" b="0"/>
          <wp:wrapNone/>
          <wp:docPr id="2064" name="shape2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3247200" cy="723600"/>
                  </a:xfrm>
                  <a:prstGeom prst="rect">
                    <a:avLst/>
                  </a:prstGeom>
                </pic:spPr>
              </pic:pic>
            </a:graphicData>
          </a:graphic>
        </wp:anchor>
      </w:drawing>
    </w:r>
    <w:r>
      <w:t xml:space="preserve"> </w:t>
    </w:r>
  </w:p>
  <w:p w14:paraId="6CDB5113" w14:textId="77777777" w:rsidR="005A7D56" w:rsidRDefault="005A7D56">
    <w:pPr>
      <w:pStyle w:val="a6"/>
    </w:pPr>
  </w:p>
  <w:p w14:paraId="34C22F8D" w14:textId="77777777" w:rsidR="005A7D56" w:rsidRDefault="005A7D56">
    <w:pPr>
      <w:pStyle w:val="a6"/>
      <w:tabs>
        <w:tab w:val="left" w:pos="1781"/>
      </w:tabs>
    </w:pPr>
    <w:r>
      <w:tab/>
    </w:r>
  </w:p>
  <w:p w14:paraId="18A7128F" w14:textId="77777777" w:rsidR="005A7D56" w:rsidRDefault="005A7D56">
    <w:pPr>
      <w:pStyle w:val="a6"/>
    </w:pPr>
  </w:p>
  <w:p w14:paraId="5C7FC5B9" w14:textId="77777777" w:rsidR="005A7D56" w:rsidRDefault="005A7D56">
    <w:pPr>
      <w:pStyle w:val="a6"/>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EE3626" w14:textId="77777777" w:rsidR="005A7D56" w:rsidRDefault="005A7D56">
    <w:r>
      <w:rPr>
        <w:noProof/>
        <w:lang w:val="en-US"/>
      </w:rPr>
      <mc:AlternateContent>
        <mc:Choice Requires="wps">
          <w:drawing>
            <wp:anchor distT="0" distB="0" distL="114300" distR="114300" simplePos="0" relativeHeight="251653632" behindDoc="0" locked="0" layoutInCell="1" hidden="0" allowOverlap="1" wp14:anchorId="50A5EAFE" wp14:editId="0834E898">
              <wp:simplePos x="0" y="0"/>
              <wp:positionH relativeFrom="page">
                <wp:posOffset>281940</wp:posOffset>
              </wp:positionH>
              <wp:positionV relativeFrom="page">
                <wp:posOffset>9942195</wp:posOffset>
              </wp:positionV>
              <wp:extent cx="7128000" cy="0"/>
              <wp:effectExtent l="0" t="0" r="15875" b="19050"/>
              <wp:wrapNone/>
              <wp:docPr id="2065" name="shape20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dk1"/>
                      </a:fontRef>
                    </wps:style>
                    <wps:bodyPr/>
                  </wps:wsp>
                </a:graphicData>
              </a:graphic>
            </wp:anchor>
          </w:drawing>
        </mc:Choice>
        <mc:Fallback>
          <w:pict>
            <v:line w14:anchorId="4C65C563" id="shape2065" o:spid="_x0000_s1026" style="position:absolute;z-index:251653632;visibility:visible;mso-wrap-style:square;mso-wrap-distance-left:9pt;mso-wrap-distance-top:0;mso-wrap-distance-right:9pt;mso-wrap-distance-bottom:0;mso-position-horizontal:absolute;mso-position-horizontal-relative:page;mso-position-vertical:absolute;mso-position-vertical-relative:page"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" strokecolor="#00558c [3204]" strokeweight="1pt">
              <o:lock v:ext="edit" shapetype="f"/>
              <w10:wrap anchorx="page" anchory="page"/>
            </v:line>
          </w:pict>
        </mc:Fallback>
      </mc:AlternateContent>
    </w:r>
  </w:p>
  <w:p w14:paraId="6FA0084C" w14:textId="77777777" w:rsidR="005A7D56" w:rsidRDefault="005A7D56">
    <w:pPr>
      <w:rPr>
        <w:rStyle w:val="af3"/>
        <w:szCs w:val="15"/>
      </w:rPr>
    </w:pPr>
    <w:r>
      <w:rPr>
        <w:szCs w:val="15"/>
      </w:rPr>
      <w:fldChar w:fldCharType="begin"/>
    </w:r>
    <w:r>
      <w:rPr>
        <w:szCs w:val="15"/>
      </w:rPr>
      <w:instrText xml:space="preserve"> STYLEREF "Document title" \* MERGEFORMAT </w:instrText>
    </w:r>
    <w:r>
      <w:rPr>
        <w:szCs w:val="15"/>
      </w:rPr>
      <w:fldChar w:fldCharType="separate"/>
    </w:r>
    <w:r>
      <w:rPr>
        <w:b/>
        <w:bCs/>
        <w:noProof/>
        <w:szCs w:val="15"/>
        <w:lang w:val="en-US"/>
      </w:rPr>
      <w:t>Error! Use the Home tab to apply Document title to the text that you want to appear here.</w:t>
    </w:r>
    <w:r>
      <w:rPr>
        <w:szCs w:val="15"/>
      </w:rPr>
      <w:fldChar w:fldCharType="end"/>
    </w:r>
    <w:r>
      <w:rPr>
        <w:szCs w:val="15"/>
        <w:lang w:val="en-US"/>
      </w:rPr>
      <w:t xml:space="preserve"> </w:t>
    </w:r>
    <w:r>
      <w:rPr>
        <w:szCs w:val="15"/>
      </w:rPr>
      <w:fldChar w:fldCharType="begin"/>
    </w:r>
    <w:r>
      <w:rPr>
        <w:szCs w:val="15"/>
        <w:lang w:val="en-US"/>
      </w:rPr>
      <w:instrText xml:space="preserve"> STYLEREF "Document number" \* MERGEFORMAT </w:instrText>
    </w:r>
    <w:r>
      <w:rPr>
        <w:szCs w:val="15"/>
      </w:rPr>
      <w:fldChar w:fldCharType="separate"/>
    </w:r>
    <w:r>
      <w:rPr>
        <w:noProof/>
        <w:szCs w:val="15"/>
      </w:rPr>
      <w:t>Gnnnn</w:t>
    </w:r>
    <w:r>
      <w:rPr>
        <w:szCs w:val="15"/>
      </w:rPr>
      <w:fldChar w:fldCharType="end"/>
    </w:r>
    <w:r>
      <w:rPr>
        <w:szCs w:val="15"/>
      </w:rPr>
      <w:t xml:space="preserve"> –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696B4A29" w14:textId="77777777" w:rsidR="005A7D56" w:rsidRDefault="005A7D56">
    <w:pPr>
      <w:rPr>
        <w:szCs w:val="15"/>
      </w:rPr>
    </w:pPr>
    <w:r>
      <w:rPr>
        <w:szCs w:val="15"/>
      </w:rPr>
      <w:fldChar w:fldCharType="begin"/>
    </w:r>
    <w:r>
      <w:rPr>
        <w:szCs w:val="15"/>
      </w:rPr>
      <w:instrText xml:space="preserve"> STYLEREF "Edition number" \* MERGEFORMAT </w:instrText>
    </w:r>
    <w:r>
      <w:rPr>
        <w:szCs w:val="15"/>
      </w:rPr>
      <w:fldChar w:fldCharType="separate"/>
    </w:r>
    <w:r>
      <w:rPr>
        <w:noProof/>
        <w:szCs w:val="15"/>
      </w:rPr>
      <w:t>Edition x.x</w:t>
    </w:r>
    <w:r>
      <w:rPr>
        <w:szCs w:val="15"/>
      </w:rPr>
      <w:fldChar w:fldCharType="end"/>
    </w:r>
    <w:r>
      <w:rPr>
        <w:szCs w:val="15"/>
      </w:rPr>
      <w:tab/>
      <w:t xml:space="preserve">P </w:t>
    </w:r>
    <w:r>
      <w:rPr>
        <w:rStyle w:val="af3"/>
        <w:szCs w:val="15"/>
      </w:rPr>
      <w:fldChar w:fldCharType="begin"/>
    </w:r>
    <w:r>
      <w:rPr>
        <w:rStyle w:val="af3"/>
        <w:szCs w:val="15"/>
      </w:rPr>
      <w:instrText xml:space="preserve">PAGE  </w:instrText>
    </w:r>
    <w:r>
      <w:rPr>
        <w:rStyle w:val="af3"/>
        <w:szCs w:val="15"/>
      </w:rPr>
      <w:fldChar w:fldCharType="separate"/>
    </w:r>
    <w:r>
      <w:rPr>
        <w:rStyle w:val="af3"/>
        <w:noProof/>
        <w:szCs w:val="15"/>
      </w:rPr>
      <w:t>3</w:t>
    </w:r>
    <w:r>
      <w:rPr>
        <w:rStyle w:val="af3"/>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2E6BC" w14:textId="77777777" w:rsidR="005A7D56" w:rsidRDefault="005A7D56">
    <w:pPr>
      <w:pStyle w:val="Footerportrait"/>
    </w:pPr>
  </w:p>
  <w:p w14:paraId="03FA6370" w14:textId="1A8F6288" w:rsidR="005A7D56" w:rsidRDefault="000D04BA">
    <w:pPr>
      <w:pStyle w:val="Footerportrait"/>
      <w:rPr>
        <w:rStyle w:val="af3"/>
        <w:b w:val="0"/>
        <w:bCs/>
        <w:lang w:eastAsia="ko-KR"/>
      </w:rPr>
    </w:pPr>
    <w:r>
      <w:fldChar w:fldCharType="begin"/>
    </w:r>
    <w:r>
      <w:rPr>
        <w:lang w:eastAsia="ko-KR"/>
      </w:rPr>
      <w:instrText xml:space="preserve"> STYLEREF  "Document type"  \* MERGEFORMAT </w:instrText>
    </w:r>
    <w:r>
      <w:fldChar w:fldCharType="separate"/>
    </w:r>
    <w:r w:rsidR="009A6377">
      <w:rPr>
        <w:lang w:eastAsia="ko-KR"/>
      </w:rPr>
      <w:t>IALA Guideline</w:t>
    </w:r>
    <w:r>
      <w:fldChar w:fldCharType="end"/>
    </w:r>
    <w:r w:rsidR="005A7D56">
      <w:rPr>
        <w:lang w:eastAsia="ko-KR"/>
      </w:rPr>
      <w:t xml:space="preserve"> </w:t>
    </w:r>
    <w:r>
      <w:fldChar w:fldCharType="begin"/>
    </w:r>
    <w:r>
      <w:rPr>
        <w:lang w:eastAsia="ko-KR"/>
      </w:rPr>
      <w:instrText xml:space="preserve"> STYLEREF "Document number" \* MERGEFORMAT </w:instrText>
    </w:r>
    <w:r>
      <w:fldChar w:fldCharType="separate"/>
    </w:r>
    <w:r w:rsidR="009A6377">
      <w:rPr>
        <w:lang w:eastAsia="ko-KR"/>
      </w:rPr>
      <w:t>Gnnnn</w:t>
    </w:r>
    <w:r>
      <w:fldChar w:fldCharType="end"/>
    </w:r>
    <w:r w:rsidR="005A7D56">
      <w:rPr>
        <w:lang w:eastAsia="ko-KR"/>
      </w:rPr>
      <w:t xml:space="preserve"> </w:t>
    </w:r>
    <w:r w:rsidR="005A7D56">
      <w:fldChar w:fldCharType="begin"/>
    </w:r>
    <w:r w:rsidR="005A7D56">
      <w:rPr>
        <w:lang w:eastAsia="ko-KR"/>
      </w:rPr>
      <w:instrText xml:space="preserve"> STYLEREF "Document name" \* MERGEFORMAT </w:instrText>
    </w:r>
    <w:r w:rsidR="005A7D56">
      <w:fldChar w:fldCharType="separate"/>
    </w:r>
    <w:r w:rsidR="009A6377">
      <w:rPr>
        <w:rFonts w:hint="eastAsia"/>
        <w:b w:val="0"/>
        <w:bCs/>
        <w:lang w:eastAsia="ko-KR"/>
      </w:rPr>
      <w:t>오류</w:t>
    </w:r>
    <w:r w:rsidR="009A6377">
      <w:rPr>
        <w:rFonts w:hint="eastAsia"/>
        <w:b w:val="0"/>
        <w:bCs/>
        <w:lang w:eastAsia="ko-KR"/>
      </w:rPr>
      <w:t xml:space="preserve">! </w:t>
    </w:r>
    <w:r w:rsidR="009A6377">
      <w:rPr>
        <w:rFonts w:hint="eastAsia"/>
        <w:b w:val="0"/>
        <w:bCs/>
        <w:lang w:eastAsia="ko-KR"/>
      </w:rPr>
      <w:t>지정한</w:t>
    </w:r>
    <w:r w:rsidR="009A6377">
      <w:rPr>
        <w:rFonts w:hint="eastAsia"/>
        <w:b w:val="0"/>
        <w:bCs/>
        <w:lang w:eastAsia="ko-KR"/>
      </w:rPr>
      <w:t xml:space="preserve"> </w:t>
    </w:r>
    <w:r w:rsidR="009A6377">
      <w:rPr>
        <w:rFonts w:hint="eastAsia"/>
        <w:b w:val="0"/>
        <w:bCs/>
        <w:lang w:eastAsia="ko-KR"/>
      </w:rPr>
      <w:t>스타일은</w:t>
    </w:r>
    <w:r w:rsidR="009A6377">
      <w:rPr>
        <w:rFonts w:hint="eastAsia"/>
        <w:b w:val="0"/>
        <w:bCs/>
        <w:lang w:eastAsia="ko-KR"/>
      </w:rPr>
      <w:t xml:space="preserve"> </w:t>
    </w:r>
    <w:r w:rsidR="009A6377">
      <w:rPr>
        <w:rFonts w:hint="eastAsia"/>
        <w:b w:val="0"/>
        <w:bCs/>
        <w:lang w:eastAsia="ko-KR"/>
      </w:rPr>
      <w:t>사용되지</w:t>
    </w:r>
    <w:r w:rsidR="009A6377">
      <w:rPr>
        <w:rFonts w:hint="eastAsia"/>
        <w:b w:val="0"/>
        <w:bCs/>
        <w:lang w:eastAsia="ko-KR"/>
      </w:rPr>
      <w:t xml:space="preserve"> </w:t>
    </w:r>
    <w:r w:rsidR="009A6377">
      <w:rPr>
        <w:rFonts w:hint="eastAsia"/>
        <w:b w:val="0"/>
        <w:bCs/>
        <w:lang w:eastAsia="ko-KR"/>
      </w:rPr>
      <w:t>않습니다</w:t>
    </w:r>
    <w:r w:rsidR="009A6377">
      <w:rPr>
        <w:rFonts w:hint="eastAsia"/>
        <w:b w:val="0"/>
        <w:bCs/>
        <w:lang w:eastAsia="ko-KR"/>
      </w:rPr>
      <w:t>.</w:t>
    </w:r>
    <w:r w:rsidR="005A7D56">
      <w:fldChar w:fldCharType="end"/>
    </w:r>
  </w:p>
  <w:p w14:paraId="37C56873" w14:textId="092D4312" w:rsidR="005A7D56" w:rsidRDefault="003C1F04">
    <w:pPr>
      <w:pStyle w:val="Footerportrait"/>
    </w:pPr>
    <w:fldSimple w:instr=" STYLEREF &quot;Edition number&quot; \* MERGEFORMAT ">
      <w:r w:rsidR="009A6377">
        <w:t>Edition x.x</w:t>
      </w:r>
    </w:fldSimple>
    <w:r w:rsidR="005A7D56">
      <w:t xml:space="preserve"> </w:t>
    </w:r>
    <w:fldSimple w:instr=" STYLEREF  MRN  \* MERGEFORMAT ">
      <w:r w:rsidR="009A6377">
        <w:t>urn:mrn:iala:pub:gnnnn</w:t>
      </w:r>
    </w:fldSimple>
    <w:r w:rsidR="005A7D56">
      <w:tab/>
      <w:t xml:space="preserve">P </w:t>
    </w:r>
    <w:r w:rsidR="005A7D56">
      <w:rPr>
        <w:rStyle w:val="af3"/>
        <w:szCs w:val="15"/>
      </w:rPr>
      <w:fldChar w:fldCharType="begin"/>
    </w:r>
    <w:r w:rsidR="005A7D56">
      <w:rPr>
        <w:rStyle w:val="af3"/>
        <w:szCs w:val="15"/>
      </w:rPr>
      <w:instrText xml:space="preserve">PAGE  </w:instrText>
    </w:r>
    <w:r w:rsidR="005A7D56">
      <w:rPr>
        <w:rStyle w:val="af3"/>
        <w:szCs w:val="15"/>
      </w:rPr>
      <w:fldChar w:fldCharType="separate"/>
    </w:r>
    <w:r w:rsidR="000D04BA">
      <w:rPr>
        <w:rStyle w:val="af3"/>
        <w:szCs w:val="15"/>
      </w:rPr>
      <w:t>8</w:t>
    </w:r>
    <w:r w:rsidR="005A7D56">
      <w:rPr>
        <w:rStyle w:val="af3"/>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7177E5" w14:textId="77777777" w:rsidR="005A7D56" w:rsidRDefault="005A7D56">
    <w:pPr>
      <w:pStyle w:val="Footerportrait"/>
    </w:pPr>
  </w:p>
  <w:p w14:paraId="1F117B8A" w14:textId="77777777" w:rsidR="005A7D56" w:rsidRDefault="005A7D56">
    <w:pPr>
      <w:pStyle w:val="Footerportrait"/>
      <w:rPr>
        <w:rStyle w:val="af3"/>
        <w:szCs w:val="15"/>
      </w:rPr>
    </w:pPr>
    <w:fldSimple w:instr=" STYLEREF &quot;Document type&quot; \* MERGEFORMAT ">
      <w:r>
        <w:t>IALA Guideline</w:t>
      </w:r>
    </w:fldSimple>
    <w:r>
      <w:t xml:space="preserve"> </w:t>
    </w:r>
    <w:fldSimple w:instr=" STYLEREF &quot;Document number&quot; \* MERGEFORMAT ">
      <w:r>
        <w:rPr>
          <w:bCs/>
        </w:rPr>
        <w:t>Gnnnn</w:t>
      </w:r>
    </w:fldSimple>
    <w:r>
      <w:t xml:space="preserve"> </w:t>
    </w:r>
    <w:fldSimple w:instr=" STYLEREF &quot;Document name&quot; \* MERGEFORMAT ">
      <w:r>
        <w:rPr>
          <w:b w:val="0"/>
          <w:bCs/>
        </w:rPr>
        <w:t>Guideline title</w:t>
      </w:r>
    </w:fldSimple>
  </w:p>
  <w:p w14:paraId="7CBD0D75" w14:textId="77777777" w:rsidR="005A7D56" w:rsidRDefault="005A7D56">
    <w:pPr>
      <w:pStyle w:val="Footerportrait"/>
    </w:pPr>
    <w:fldSimple w:instr=" STYLEREF &quot;Edition number&quot; \* MERGEFORMAT ">
      <w:r>
        <w:t>Edition x.x</w:t>
      </w:r>
    </w:fldSimple>
    <w:r>
      <w:t xml:space="preserve"> </w:t>
    </w:r>
    <w:fldSimple w:instr=" STYLEREF  MRN  \* MERGEFORMAT ">
      <w:r>
        <w:t>urn:mrn:iala:pub:gnnnn</w:t>
      </w:r>
    </w:fldSimple>
    <w:r>
      <w:tab/>
      <w:t xml:space="preserve">P </w:t>
    </w:r>
    <w:r>
      <w:rPr>
        <w:rStyle w:val="af3"/>
        <w:szCs w:val="15"/>
      </w:rPr>
      <w:fldChar w:fldCharType="begin"/>
    </w:r>
    <w:r>
      <w:rPr>
        <w:rStyle w:val="af3"/>
        <w:szCs w:val="15"/>
      </w:rPr>
      <w:instrText xml:space="preserve">PAGE  </w:instrText>
    </w:r>
    <w:r>
      <w:rPr>
        <w:rStyle w:val="af3"/>
        <w:szCs w:val="15"/>
      </w:rPr>
      <w:fldChar w:fldCharType="separate"/>
    </w:r>
    <w:r>
      <w:rPr>
        <w:rStyle w:val="af3"/>
        <w:szCs w:val="15"/>
      </w:rPr>
      <w:t>3</w:t>
    </w:r>
    <w:r>
      <w:rPr>
        <w:rStyle w:val="af3"/>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30DA74" w14:textId="77777777" w:rsidR="005A7D56" w:rsidRDefault="005A7D56">
    <w:pPr>
      <w:pStyle w:val="a6"/>
      <w:framePr w:wrap="none" w:vAnchor="text" w:hAnchor="margin" w:xAlign="right" w:y="1"/>
      <w:rPr>
        <w:rStyle w:val="af3"/>
      </w:rPr>
    </w:pPr>
    <w:r>
      <w:rPr>
        <w:rStyle w:val="af3"/>
      </w:rPr>
      <w:fldChar w:fldCharType="begin"/>
    </w:r>
    <w:r>
      <w:rPr>
        <w:rStyle w:val="af3"/>
      </w:rPr>
      <w:instrText xml:space="preserve">PAGE  </w:instrText>
    </w:r>
    <w:r>
      <w:rPr>
        <w:rStyle w:val="af3"/>
      </w:rPr>
      <w:fldChar w:fldCharType="end"/>
    </w:r>
  </w:p>
  <w:p w14:paraId="4F39703A" w14:textId="77777777" w:rsidR="005A7D56" w:rsidRDefault="005A7D56">
    <w:pPr>
      <w:pStyle w:val="a6"/>
      <w:framePr w:wrap="none" w:vAnchor="text" w:hAnchor="margin" w:xAlign="right" w:y="1"/>
      <w:ind w:right="360"/>
      <w:rPr>
        <w:rStyle w:val="af3"/>
      </w:rPr>
    </w:pPr>
    <w:r>
      <w:rPr>
        <w:rStyle w:val="af3"/>
      </w:rPr>
      <w:fldChar w:fldCharType="begin"/>
    </w:r>
    <w:r>
      <w:rPr>
        <w:rStyle w:val="af3"/>
      </w:rPr>
      <w:instrText xml:space="preserve">PAGE  </w:instrText>
    </w:r>
    <w:r>
      <w:rPr>
        <w:rStyle w:val="af3"/>
      </w:rPr>
      <w:fldChar w:fldCharType="end"/>
    </w:r>
  </w:p>
  <w:p w14:paraId="699343F9" w14:textId="77777777" w:rsidR="005A7D56" w:rsidRDefault="005A7D56">
    <w:pPr>
      <w:pStyle w:val="a6"/>
      <w:framePr w:wrap="none" w:vAnchor="text" w:hAnchor="margin" w:xAlign="right" w:y="1"/>
      <w:ind w:right="360"/>
      <w:rPr>
        <w:rStyle w:val="af3"/>
      </w:rPr>
    </w:pPr>
    <w:r>
      <w:rPr>
        <w:rStyle w:val="af3"/>
      </w:rPr>
      <w:fldChar w:fldCharType="begin"/>
    </w:r>
    <w:r>
      <w:rPr>
        <w:rStyle w:val="af3"/>
      </w:rPr>
      <w:instrText xml:space="preserve">PAGE  </w:instrText>
    </w:r>
    <w:r>
      <w:rPr>
        <w:rStyle w:val="af3"/>
      </w:rPr>
      <w:fldChar w:fldCharType="end"/>
    </w:r>
  </w:p>
  <w:p w14:paraId="51A39EAB" w14:textId="77777777" w:rsidR="005A7D56" w:rsidRDefault="005A7D56">
    <w:pPr>
      <w:pStyle w:val="a6"/>
      <w:framePr w:wrap="none" w:vAnchor="text" w:hAnchor="margin" w:xAlign="right" w:y="1"/>
      <w:ind w:right="360"/>
      <w:rPr>
        <w:rStyle w:val="af3"/>
      </w:rPr>
    </w:pPr>
    <w:r>
      <w:rPr>
        <w:rStyle w:val="af3"/>
      </w:rPr>
      <w:fldChar w:fldCharType="begin"/>
    </w:r>
    <w:r>
      <w:rPr>
        <w:rStyle w:val="af3"/>
      </w:rPr>
      <w:instrText xml:space="preserve">PAGE  </w:instrText>
    </w:r>
    <w:r>
      <w:rPr>
        <w:rStyle w:val="af3"/>
      </w:rPr>
      <w:fldChar w:fldCharType="end"/>
    </w:r>
  </w:p>
  <w:p w14:paraId="0D0ADF97" w14:textId="77777777" w:rsidR="005A7D56" w:rsidRDefault="005A7D56">
    <w:pPr>
      <w:pStyle w:val="a6"/>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41067F" w14:textId="77777777" w:rsidR="005A7D56" w:rsidRDefault="005A7D56">
    <w:r>
      <w:rPr>
        <w:noProof/>
        <w:lang w:val="en-US"/>
      </w:rPr>
      <mc:AlternateContent>
        <mc:Choice Requires="wps">
          <w:drawing>
            <wp:anchor distT="0" distB="0" distL="114300" distR="114300" simplePos="0" relativeHeight="251655680" behindDoc="0" locked="0" layoutInCell="1" hidden="0" allowOverlap="1" wp14:anchorId="6E5C8689" wp14:editId="6EA22F4D">
              <wp:simplePos x="0" y="0"/>
              <wp:positionH relativeFrom="page">
                <wp:posOffset>281940</wp:posOffset>
              </wp:positionH>
              <wp:positionV relativeFrom="page">
                <wp:posOffset>9942195</wp:posOffset>
              </wp:positionV>
              <wp:extent cx="7128000" cy="0"/>
              <wp:effectExtent l="0" t="0" r="15875" b="19050"/>
              <wp:wrapNone/>
              <wp:docPr id="2059" name="shape20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dk1"/>
                      </a:fontRef>
                    </wps:style>
                    <wps:bodyPr/>
                  </wps:wsp>
                </a:graphicData>
              </a:graphic>
            </wp:anchor>
          </w:drawing>
        </mc:Choice>
        <mc:Fallback>
          <w:pict>
            <v:line w14:anchorId="0D40FFB4" id="shape2059" o:spid="_x0000_s1026" style="position:absolute;z-index:251655680;visibility:visible;mso-wrap-style:square;mso-wrap-distance-left:9pt;mso-wrap-distance-top:0;mso-wrap-distance-right:9pt;mso-wrap-distance-bottom:0;mso-position-horizontal:absolute;mso-position-horizontal-relative:page;mso-position-vertical:absolute;mso-position-vertical-relative:page"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" strokecolor="#00558c [3204]" strokeweight="1pt">
              <o:lock v:ext="edit" shapetype="f"/>
              <w10:wrap anchorx="page" anchory="page"/>
            </v:line>
          </w:pict>
        </mc:Fallback>
      </mc:AlternateContent>
    </w:r>
  </w:p>
  <w:p w14:paraId="30A315F9" w14:textId="77777777" w:rsidR="005A7D56" w:rsidRDefault="005A7D56">
    <w:pPr>
      <w:rPr>
        <w:rStyle w:val="af3"/>
        <w:szCs w:val="15"/>
      </w:rPr>
    </w:pPr>
    <w:r>
      <w:rPr>
        <w:szCs w:val="15"/>
      </w:rPr>
      <w:fldChar w:fldCharType="begin"/>
    </w:r>
    <w:r>
      <w:rPr>
        <w:szCs w:val="15"/>
      </w:rPr>
      <w:instrText xml:space="preserve"> STYLEREF "Document title" \* MERGEFORMAT </w:instrText>
    </w:r>
    <w:r>
      <w:rPr>
        <w:szCs w:val="15"/>
      </w:rPr>
      <w:fldChar w:fldCharType="separate"/>
    </w:r>
    <w:r>
      <w:rPr>
        <w:b/>
        <w:bCs/>
        <w:noProof/>
        <w:szCs w:val="15"/>
        <w:lang w:val="en-US"/>
      </w:rPr>
      <w:t>Error! Use the Home tab to apply Document title to the text that you want to appear here.</w:t>
    </w:r>
    <w:r>
      <w:rPr>
        <w:szCs w:val="15"/>
      </w:rPr>
      <w:fldChar w:fldCharType="end"/>
    </w:r>
    <w:r>
      <w:rPr>
        <w:szCs w:val="15"/>
        <w:lang w:val="en-US"/>
      </w:rPr>
      <w:t xml:space="preserve"> </w:t>
    </w:r>
    <w:r>
      <w:rPr>
        <w:szCs w:val="15"/>
      </w:rPr>
      <w:fldChar w:fldCharType="begin"/>
    </w:r>
    <w:r>
      <w:rPr>
        <w:szCs w:val="15"/>
        <w:lang w:val="en-US"/>
      </w:rPr>
      <w:instrText xml:space="preserve"> STYLEREF "Document number" \* MERGEFORMAT </w:instrText>
    </w:r>
    <w:r>
      <w:rPr>
        <w:szCs w:val="15"/>
      </w:rPr>
      <w:fldChar w:fldCharType="separate"/>
    </w:r>
    <w:r>
      <w:rPr>
        <w:noProof/>
        <w:szCs w:val="15"/>
      </w:rPr>
      <w:t>Gnnnn</w:t>
    </w:r>
    <w:r>
      <w:rPr>
        <w:szCs w:val="15"/>
      </w:rPr>
      <w:fldChar w:fldCharType="end"/>
    </w:r>
    <w:r>
      <w:rPr>
        <w:szCs w:val="15"/>
      </w:rPr>
      <w:t xml:space="preserve"> –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7B8EB125" w14:textId="77777777" w:rsidR="005A7D56" w:rsidRDefault="005A7D56">
    <w:pPr>
      <w:rPr>
        <w:szCs w:val="15"/>
      </w:rPr>
    </w:pPr>
    <w:r>
      <w:rPr>
        <w:szCs w:val="15"/>
      </w:rPr>
      <w:fldChar w:fldCharType="begin"/>
    </w:r>
    <w:r>
      <w:rPr>
        <w:szCs w:val="15"/>
      </w:rPr>
      <w:instrText xml:space="preserve"> STYLEREF "Edition number" \* MERGEFORMAT </w:instrText>
    </w:r>
    <w:r>
      <w:rPr>
        <w:szCs w:val="15"/>
      </w:rPr>
      <w:fldChar w:fldCharType="separate"/>
    </w:r>
    <w:r>
      <w:rPr>
        <w:noProof/>
        <w:szCs w:val="15"/>
      </w:rPr>
      <w:t>Edition x.x</w:t>
    </w:r>
    <w:r>
      <w:rPr>
        <w:szCs w:val="15"/>
      </w:rPr>
      <w:fldChar w:fldCharType="end"/>
    </w:r>
    <w:r>
      <w:rPr>
        <w:szCs w:val="15"/>
      </w:rPr>
      <w:tab/>
      <w:t xml:space="preserve">P </w:t>
    </w:r>
    <w:r>
      <w:rPr>
        <w:rStyle w:val="af3"/>
        <w:szCs w:val="15"/>
      </w:rPr>
      <w:fldChar w:fldCharType="begin"/>
    </w:r>
    <w:r>
      <w:rPr>
        <w:rStyle w:val="af3"/>
        <w:szCs w:val="15"/>
      </w:rPr>
      <w:instrText xml:space="preserve">PAGE  </w:instrText>
    </w:r>
    <w:r>
      <w:rPr>
        <w:rStyle w:val="af3"/>
        <w:szCs w:val="15"/>
      </w:rPr>
      <w:fldChar w:fldCharType="separate"/>
    </w:r>
    <w:r>
      <w:rPr>
        <w:rStyle w:val="af3"/>
        <w:noProof/>
        <w:szCs w:val="15"/>
      </w:rPr>
      <w:t>3</w:t>
    </w:r>
    <w:r>
      <w:rPr>
        <w:rStyle w:val="af3"/>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269726" w14:textId="77777777" w:rsidR="00132BD9" w:rsidRDefault="00132BD9">
      <w:pPr>
        <w:spacing w:line="240" w:lineRule="auto"/>
      </w:pPr>
      <w:r>
        <w:separator/>
      </w:r>
    </w:p>
  </w:footnote>
  <w:footnote w:type="continuationSeparator" w:id="0">
    <w:p w14:paraId="6AA4E11D" w14:textId="77777777" w:rsidR="00132BD9" w:rsidRDefault="00132BD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023249" w14:textId="77777777" w:rsidR="005A7D56" w:rsidRDefault="00000000">
    <w:pPr>
      <w:pStyle w:val="a5"/>
    </w:pPr>
    <w:r>
      <w:rPr>
        <w:noProof/>
      </w:rPr>
      <w:pict w14:anchorId="6F681D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8" type="#_x0000_t136" style="position:absolute;margin-left:0;margin-top:0;width:50pt;height:50pt;z-index:251657728;visibility:hidden">
          <v:path textpathok="f" o:connecttype="segments"/>
          <v:textpath on="f" fitshape="f"/>
          <o:lock v:ext="edit" selection="t" text="f" shapetype="f"/>
        </v:shape>
      </w:pict>
    </w:r>
    <w:r>
      <w:rPr>
        <w:noProof/>
      </w:rPr>
      <w:pict w14:anchorId="0834A9DC">
        <v:shape id="2049" o:spid="_x0000_s1037" type="#_x0000_t136" style="position:absolute;margin-left:0;margin-top:0;width:449.6pt;height:269.75pt;rotation:315;z-index:-2516515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6063F4" w14:textId="77777777" w:rsidR="005A7D56" w:rsidRDefault="00000000">
    <w:pPr>
      <w:pStyle w:val="a5"/>
    </w:pPr>
    <w:r>
      <w:rPr>
        <w:noProof/>
      </w:rPr>
      <w:pict w14:anchorId="1D2699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50pt;height:50pt;z-index:251662848;visibility:hidden">
          <v:path textpathok="f" o:connecttype="segments"/>
          <v:textpath on="f" fitshape="f"/>
          <o:lock v:ext="edit" selection="t" text="f" shapetype="f"/>
        </v:shape>
      </w:pict>
    </w:r>
    <w:r>
      <w:rPr>
        <w:noProof/>
      </w:rPr>
      <w:pict w14:anchorId="6CED8DFE">
        <v:shape id="2055" o:spid="_x0000_s1027" type="#_x0000_t136" style="position:absolute;margin-left:0;margin-top:0;width:449.6pt;height:269.75pt;rotation:315;z-index:-25164646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7D2C6D" w14:textId="77777777" w:rsidR="005A7D56" w:rsidRDefault="005A7D56">
    <w:pPr>
      <w:pStyle w:val="a5"/>
    </w:pPr>
    <w:r>
      <w:rPr>
        <w:noProof/>
        <w:lang w:val="en-US"/>
      </w:rPr>
      <w:drawing>
        <wp:anchor distT="0" distB="0" distL="114300" distR="114300" simplePos="0" relativeHeight="251656704" behindDoc="1" locked="0" layoutInCell="1" hidden="0" allowOverlap="1" wp14:anchorId="706D2D60" wp14:editId="2772AF7E">
          <wp:simplePos x="0" y="0"/>
          <wp:positionH relativeFrom="page">
            <wp:posOffset>6848223</wp:posOffset>
          </wp:positionH>
          <wp:positionV relativeFrom="page">
            <wp:posOffset>264</wp:posOffset>
          </wp:positionV>
          <wp:extent cx="720000" cy="720000"/>
          <wp:effectExtent l="0" t="0" r="0" b="0"/>
          <wp:wrapNone/>
          <wp:docPr id="2056" name="shape2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p w14:paraId="241E5566" w14:textId="77777777" w:rsidR="005A7D56" w:rsidRDefault="005A7D56">
    <w:pPr>
      <w:pStyle w:val="a5"/>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E0F191" w14:textId="77777777" w:rsidR="005A7D56" w:rsidRDefault="00000000">
    <w:pPr>
      <w:pStyle w:val="a5"/>
    </w:pPr>
    <w:r>
      <w:rPr>
        <w:noProof/>
      </w:rPr>
      <w:pict w14:anchorId="75C332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50pt;height:50pt;z-index:251663872;visibility:hidden">
          <v:path textpathok="f" o:connecttype="segments"/>
          <v:textpath on="f" fitshape="f"/>
          <o:lock v:ext="edit" selection="t" text="f" shapetype="f"/>
        </v:shape>
      </w:pict>
    </w:r>
    <w:r>
      <w:rPr>
        <w:noProof/>
      </w:rPr>
      <w:pict w14:anchorId="5C7E5ED1">
        <v:shape id="2057" o:spid="_x0000_s1025" type="#_x0000_t136" style="position:absolute;margin-left:0;margin-top:0;width:449.6pt;height:269.75pt;rotation:315;z-index:-2516454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5A7D56">
      <w:rPr>
        <w:noProof/>
        <w:lang w:val="en-US"/>
      </w:rPr>
      <w:drawing>
        <wp:anchor distT="0" distB="0" distL="114300" distR="114300" simplePos="0" relativeHeight="251654656" behindDoc="1" locked="0" layoutInCell="1" hidden="0" allowOverlap="1" wp14:anchorId="77084FF7" wp14:editId="14F0A0FB">
          <wp:simplePos x="0" y="0"/>
          <wp:positionH relativeFrom="page">
            <wp:posOffset>6827652</wp:posOffset>
          </wp:positionH>
          <wp:positionV relativeFrom="page">
            <wp:posOffset>0</wp:posOffset>
          </wp:positionV>
          <wp:extent cx="720000" cy="720000"/>
          <wp:effectExtent l="0" t="0" r="4445" b="4445"/>
          <wp:wrapNone/>
          <wp:docPr id="2058" name="shape20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p w14:paraId="25A03A65" w14:textId="77777777" w:rsidR="005A7D56" w:rsidRDefault="005A7D56">
    <w:pPr>
      <w:pStyle w:val="a5"/>
    </w:pPr>
  </w:p>
  <w:p w14:paraId="0EECEBB1" w14:textId="77777777" w:rsidR="005A7D56" w:rsidRDefault="005A7D56">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F66CCD" w14:textId="77777777" w:rsidR="005A7D56" w:rsidRDefault="005A7D56">
    <w:pPr>
      <w:pStyle w:val="a5"/>
    </w:pPr>
    <w:r>
      <w:rPr>
        <w:noProof/>
        <w:lang w:val="en-US"/>
      </w:rPr>
      <w:drawing>
        <wp:anchor distT="0" distB="0" distL="114300" distR="114300" simplePos="0" relativeHeight="251646464" behindDoc="1" locked="0" layoutInCell="1" hidden="0" allowOverlap="1" wp14:anchorId="6765144B" wp14:editId="2BC86401">
          <wp:simplePos x="0" y="0"/>
          <wp:positionH relativeFrom="page">
            <wp:posOffset>2880360</wp:posOffset>
          </wp:positionH>
          <wp:positionV relativeFrom="page">
            <wp:posOffset>180340</wp:posOffset>
          </wp:positionV>
          <wp:extent cx="1803600" cy="1440000"/>
          <wp:effectExtent l="0" t="0" r="0" b="0"/>
          <wp:wrapNone/>
          <wp:docPr id="2060" name="shape2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1803600" cy="1440000"/>
                  </a:xfrm>
                  <a:prstGeom prst="rect">
                    <a:avLst/>
                  </a:prstGeom>
                </pic:spPr>
              </pic:pic>
            </a:graphicData>
          </a:graphic>
        </wp:anchor>
      </w:drawing>
    </w:r>
  </w:p>
  <w:p w14:paraId="2BB8F174" w14:textId="77777777" w:rsidR="005A7D56" w:rsidRDefault="005A7D56">
    <w:pPr>
      <w:pStyle w:val="a5"/>
    </w:pPr>
  </w:p>
  <w:p w14:paraId="7113C814" w14:textId="77777777" w:rsidR="005A7D56" w:rsidRDefault="005A7D56">
    <w:pPr>
      <w:pStyle w:val="a5"/>
    </w:pPr>
  </w:p>
  <w:p w14:paraId="1EEF9869" w14:textId="77777777" w:rsidR="005A7D56" w:rsidRDefault="005A7D56">
    <w:pPr>
      <w:pStyle w:val="a5"/>
    </w:pPr>
  </w:p>
  <w:p w14:paraId="68B6B268" w14:textId="77777777" w:rsidR="005A7D56" w:rsidRDefault="005A7D56">
    <w:pPr>
      <w:pStyle w:val="a5"/>
    </w:pPr>
  </w:p>
  <w:p w14:paraId="43E73DD0" w14:textId="77777777" w:rsidR="005A7D56" w:rsidRDefault="005A7D56">
    <w:pPr>
      <w:pStyle w:val="a5"/>
    </w:pPr>
    <w:r>
      <w:rPr>
        <w:noProof/>
        <w:lang w:val="en-US"/>
      </w:rPr>
      <w:drawing>
        <wp:anchor distT="0" distB="0" distL="114300" distR="114300" simplePos="0" relativeHeight="251645440" behindDoc="1" locked="0" layoutInCell="1" hidden="0" allowOverlap="1" wp14:anchorId="41B13D46" wp14:editId="47888823">
          <wp:simplePos x="0" y="0"/>
          <wp:positionH relativeFrom="page">
            <wp:posOffset>-9525</wp:posOffset>
          </wp:positionH>
          <wp:positionV relativeFrom="page">
            <wp:posOffset>1386205</wp:posOffset>
          </wp:positionV>
          <wp:extent cx="7555865" cy="2339975"/>
          <wp:effectExtent l="0" t="0" r="0" b="0"/>
          <wp:wrapNone/>
          <wp:docPr id="2061" name="shape2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a:xfrm>
                    <a:off x="0" y="0"/>
                    <a:ext cx="7555865" cy="2339975"/>
                  </a:xfrm>
                  <a:prstGeom prst="rect">
                    <a:avLst/>
                  </a:prstGeom>
                  <a:solidFill>
                    <a:srgbClr val="009FDF"/>
                  </a:solidFill>
                </pic:spPr>
              </pic:pic>
            </a:graphicData>
          </a:graphic>
        </wp:anchor>
      </w:drawing>
    </w:r>
  </w:p>
  <w:p w14:paraId="193B1BF9" w14:textId="77777777" w:rsidR="005A7D56" w:rsidRDefault="005A7D56">
    <w:pPr>
      <w:pStyle w:val="a5"/>
    </w:pPr>
  </w:p>
  <w:p w14:paraId="0BACD6E8" w14:textId="77777777" w:rsidR="005A7D56" w:rsidRDefault="005A7D56">
    <w:pPr>
      <w:pStyle w:val="a5"/>
    </w:pPr>
  </w:p>
  <w:p w14:paraId="00BD45A5" w14:textId="77777777" w:rsidR="005A7D56" w:rsidRDefault="005A7D56">
    <w:pPr>
      <w:pStyle w:val="a5"/>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FCE13" w14:textId="77777777" w:rsidR="005A7D56" w:rsidRDefault="005A7D56">
    <w:pPr>
      <w:pStyle w:val="a5"/>
    </w:pPr>
    <w:r>
      <w:rPr>
        <w:noProof/>
        <w:lang w:val="en-US"/>
      </w:rPr>
      <w:drawing>
        <wp:anchor distT="0" distB="0" distL="114300" distR="114300" simplePos="0" relativeHeight="251652608" behindDoc="1" locked="0" layoutInCell="1" hidden="0" allowOverlap="1" wp14:anchorId="3AC4D20F" wp14:editId="2BBB6F34">
          <wp:simplePos x="0" y="0"/>
          <wp:positionH relativeFrom="page">
            <wp:posOffset>6827652</wp:posOffset>
          </wp:positionH>
          <wp:positionV relativeFrom="page">
            <wp:posOffset>0</wp:posOffset>
          </wp:positionV>
          <wp:extent cx="720000" cy="720000"/>
          <wp:effectExtent l="0" t="0" r="4445" b="4445"/>
          <wp:wrapNone/>
          <wp:docPr id="2062" name="shape2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p w14:paraId="4F11B3E6" w14:textId="77777777" w:rsidR="005A7D56" w:rsidRDefault="005A7D56">
    <w:pPr>
      <w:pStyle w:val="a5"/>
    </w:pPr>
  </w:p>
  <w:p w14:paraId="752F6847" w14:textId="77777777" w:rsidR="005A7D56" w:rsidRDefault="005A7D56">
    <w:pPr>
      <w:pStyle w:val="a5"/>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316976" w14:textId="77777777" w:rsidR="005A7D56" w:rsidRDefault="00000000">
    <w:pPr>
      <w:pStyle w:val="a5"/>
    </w:pPr>
    <w:r>
      <w:rPr>
        <w:noProof/>
      </w:rPr>
      <w:pict w14:anchorId="70CBCC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6" type="#_x0000_t136" style="position:absolute;margin-left:0;margin-top:0;width:50pt;height:50pt;z-index:251658752;visibility:hidden">
          <v:path textpathok="f" o:connecttype="segments"/>
          <v:textpath on="f" fitshape="f"/>
          <o:lock v:ext="edit" selection="t" text="f" shapetype="f"/>
        </v:shape>
      </w:pict>
    </w:r>
    <w:r>
      <w:rPr>
        <w:noProof/>
      </w:rPr>
      <w:pict w14:anchorId="5568E7C8">
        <v:shape id="2066" o:spid="_x0000_s1035" type="#_x0000_t136" style="position:absolute;margin-left:0;margin-top:0;width:449.6pt;height:269.75pt;rotation:315;z-index:-2516495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7B1AC" w14:textId="77777777" w:rsidR="005A7D56" w:rsidRDefault="005A7D56">
    <w:pPr>
      <w:pStyle w:val="a5"/>
      <w:tabs>
        <w:tab w:val="right" w:pos="10205"/>
      </w:tabs>
    </w:pPr>
    <w:r>
      <w:rPr>
        <w:noProof/>
        <w:lang w:val="en-US"/>
      </w:rPr>
      <w:drawing>
        <wp:anchor distT="0" distB="0" distL="114300" distR="114300" simplePos="0" relativeHeight="251648512" behindDoc="1" locked="0" layoutInCell="1" hidden="0" allowOverlap="1" wp14:anchorId="3490C6CA" wp14:editId="3126F2C6">
          <wp:simplePos x="0" y="0"/>
          <wp:positionH relativeFrom="page">
            <wp:posOffset>6840855</wp:posOffset>
          </wp:positionH>
          <wp:positionV relativeFrom="page">
            <wp:posOffset>0</wp:posOffset>
          </wp:positionV>
          <wp:extent cx="720000" cy="720000"/>
          <wp:effectExtent l="0" t="0" r="0" b="0"/>
          <wp:wrapNone/>
          <wp:docPr id="244028232" name="shape2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r>
      <w:tab/>
    </w:r>
  </w:p>
  <w:p w14:paraId="6697DBDD" w14:textId="77777777" w:rsidR="005A7D56" w:rsidRDefault="005A7D56">
    <w:pPr>
      <w:pStyle w:val="a5"/>
    </w:pPr>
  </w:p>
  <w:p w14:paraId="6ADA98F4" w14:textId="77777777" w:rsidR="005A7D56" w:rsidRDefault="005A7D56">
    <w:pPr>
      <w:pStyle w:val="a5"/>
    </w:pPr>
  </w:p>
  <w:p w14:paraId="5F2AC984" w14:textId="77777777" w:rsidR="005A7D56" w:rsidRDefault="005A7D56">
    <w:pPr>
      <w:pStyle w:val="a5"/>
    </w:pPr>
  </w:p>
  <w:p w14:paraId="0781B6FB" w14:textId="77777777" w:rsidR="005A7D56" w:rsidRDefault="005A7D56">
    <w:pPr>
      <w:pStyle w:val="a5"/>
    </w:pPr>
  </w:p>
  <w:p w14:paraId="16556F7D" w14:textId="77777777" w:rsidR="005A7D56" w:rsidRDefault="005A7D56">
    <w:pPr>
      <w:pStyle w:val="Contents"/>
    </w:pPr>
    <w:r>
      <w:t>DOCUMENT REVISION</w:t>
    </w:r>
  </w:p>
  <w:p w14:paraId="66A2B9A4" w14:textId="77777777" w:rsidR="005A7D56" w:rsidRDefault="005A7D56">
    <w:pPr>
      <w:pStyle w:val="a5"/>
    </w:pPr>
  </w:p>
  <w:p w14:paraId="0BB8C15E" w14:textId="77777777" w:rsidR="005A7D56" w:rsidRDefault="005A7D56">
    <w:pPr>
      <w:pStyle w:val="a5"/>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E2D47D" w14:textId="77777777" w:rsidR="005A7D56" w:rsidRDefault="00000000">
    <w:pPr>
      <w:pStyle w:val="a5"/>
    </w:pPr>
    <w:r>
      <w:rPr>
        <w:noProof/>
      </w:rPr>
      <w:pict w14:anchorId="3E3C63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4" type="#_x0000_t136" style="position:absolute;margin-left:0;margin-top:0;width:50pt;height:50pt;z-index:251659776;visibility:hidden">
          <v:path textpathok="f" o:connecttype="segments"/>
          <v:textpath on="f" fitshape="f"/>
          <o:lock v:ext="edit" selection="t" text="f" shapetype="f"/>
        </v:shape>
      </w:pict>
    </w:r>
    <w:r>
      <w:rPr>
        <w:noProof/>
      </w:rPr>
      <w:pict w14:anchorId="2DB0003A">
        <v:shape id="2068" o:spid="_x0000_s1033" type="#_x0000_t136" style="position:absolute;margin-left:0;margin-top:0;width:449.6pt;height:269.75pt;rotation:315;z-index:-251650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4EC38" w14:textId="77777777" w:rsidR="005A7D56" w:rsidRDefault="00000000">
    <w:pPr>
      <w:pStyle w:val="a5"/>
    </w:pPr>
    <w:r>
      <w:rPr>
        <w:noProof/>
      </w:rPr>
      <w:pict w14:anchorId="54056E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0;margin-top:0;width:50pt;height:50pt;z-index:251660800;visibility:hidden">
          <v:path textpathok="f" o:connecttype="segments"/>
          <v:textpath on="f" fitshape="f"/>
          <o:lock v:ext="edit" selection="t" text="f" shapetype="f"/>
        </v:shape>
      </w:pict>
    </w:r>
    <w:r>
      <w:rPr>
        <w:noProof/>
      </w:rPr>
      <w:pict w14:anchorId="6F5F0FFA">
        <v:shape id="2050" o:spid="_x0000_s1031" type="#_x0000_t136" style="position:absolute;margin-left:0;margin-top:0;width:449.6pt;height:269.75pt;rotation:315;z-index:-25164851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E81143" w14:textId="77777777" w:rsidR="005A7D56" w:rsidRDefault="00000000">
    <w:pPr>
      <w:pStyle w:val="a5"/>
    </w:pPr>
    <w:r>
      <w:rPr>
        <w:noProof/>
      </w:rPr>
      <w:pict w14:anchorId="2CF4CC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margin-left:0;margin-top:0;width:50pt;height:50pt;z-index:251661824;visibility:hidden">
          <v:path textpathok="f" o:connecttype="segments"/>
          <v:textpath on="f" fitshape="f"/>
          <o:lock v:ext="edit" selection="t" text="f" shapetype="f"/>
        </v:shape>
      </w:pict>
    </w:r>
    <w:r>
      <w:rPr>
        <w:noProof/>
      </w:rPr>
      <w:pict w14:anchorId="4661AC5D">
        <v:shape id="2051" o:spid="_x0000_s1029" type="#_x0000_t136" style="position:absolute;margin-left:0;margin-top:0;width:449.6pt;height:269.75pt;rotation:315;z-index:-2516474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5A7D56">
      <w:rPr>
        <w:noProof/>
        <w:lang w:val="en-US"/>
      </w:rPr>
      <w:drawing>
        <wp:anchor distT="0" distB="0" distL="114300" distR="114300" simplePos="0" relativeHeight="251644416" behindDoc="1" locked="0" layoutInCell="1" hidden="0" allowOverlap="1" wp14:anchorId="2C1E4819" wp14:editId="20C0B888">
          <wp:simplePos x="0" y="0"/>
          <wp:positionH relativeFrom="page">
            <wp:posOffset>6840855</wp:posOffset>
          </wp:positionH>
          <wp:positionV relativeFrom="page">
            <wp:posOffset>0</wp:posOffset>
          </wp:positionV>
          <wp:extent cx="720000" cy="720000"/>
          <wp:effectExtent l="0" t="0" r="0" b="0"/>
          <wp:wrapNone/>
          <wp:docPr id="2052" name="shape2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p w14:paraId="3CEAFDFF" w14:textId="77777777" w:rsidR="005A7D56" w:rsidRDefault="005A7D56">
    <w:pPr>
      <w:pStyle w:val="a5"/>
    </w:pPr>
  </w:p>
  <w:p w14:paraId="1E1F047E" w14:textId="77777777" w:rsidR="005A7D56" w:rsidRDefault="005A7D56">
    <w:pPr>
      <w:pStyle w:val="a5"/>
    </w:pPr>
  </w:p>
  <w:p w14:paraId="26FC1BFC" w14:textId="77777777" w:rsidR="005A7D56" w:rsidRDefault="005A7D56">
    <w:pPr>
      <w:pStyle w:val="a5"/>
    </w:pPr>
  </w:p>
  <w:p w14:paraId="30CA4D97" w14:textId="77777777" w:rsidR="005A7D56" w:rsidRDefault="005A7D56">
    <w:pPr>
      <w:pStyle w:val="a5"/>
    </w:pPr>
  </w:p>
  <w:p w14:paraId="5C0F78CA" w14:textId="77777777" w:rsidR="005A7D56" w:rsidRDefault="005A7D56">
    <w:pPr>
      <w:pStyle w:val="Contents"/>
    </w:pPr>
    <w:r>
      <w:t>CONTENTS</w:t>
    </w:r>
  </w:p>
  <w:p w14:paraId="5899BC8A" w14:textId="77777777" w:rsidR="005A7D56" w:rsidRDefault="005A7D56">
    <w:pPr>
      <w:pStyle w:val="a5"/>
      <w:spacing w:line="140" w:lineRule="exact"/>
    </w:pPr>
  </w:p>
  <w:p w14:paraId="1CE2EE33" w14:textId="77777777" w:rsidR="005A7D56" w:rsidRDefault="005A7D56">
    <w:pPr>
      <w:pStyle w:val="a5"/>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77961C" w14:textId="77777777" w:rsidR="005A7D56" w:rsidRDefault="005A7D56">
    <w:pPr>
      <w:pStyle w:val="a5"/>
    </w:pPr>
    <w:r>
      <w:rPr>
        <w:noProof/>
        <w:lang w:val="en-US"/>
      </w:rPr>
      <w:drawing>
        <wp:anchor distT="0" distB="0" distL="114300" distR="114300" simplePos="0" relativeHeight="251650560" behindDoc="1" locked="0" layoutInCell="1" hidden="0" allowOverlap="1" wp14:anchorId="1C73FDE5" wp14:editId="28DFEE6B">
          <wp:simplePos x="0" y="0"/>
          <wp:positionH relativeFrom="page">
            <wp:posOffset>6840855</wp:posOffset>
          </wp:positionH>
          <wp:positionV relativeFrom="page">
            <wp:posOffset>0</wp:posOffset>
          </wp:positionV>
          <wp:extent cx="720000" cy="720000"/>
          <wp:effectExtent l="0" t="0" r="4445" b="4445"/>
          <wp:wrapNone/>
          <wp:docPr id="2053" name="shape2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p w14:paraId="00C68E70" w14:textId="77777777" w:rsidR="005A7D56" w:rsidRDefault="005A7D56">
    <w:pPr>
      <w:pStyle w:val="a5"/>
    </w:pPr>
  </w:p>
  <w:p w14:paraId="5C52FF21" w14:textId="77777777" w:rsidR="005A7D56" w:rsidRDefault="005A7D56">
    <w:pPr>
      <w:pStyle w:val="a5"/>
    </w:pPr>
  </w:p>
  <w:p w14:paraId="771287C7" w14:textId="77777777" w:rsidR="005A7D56" w:rsidRDefault="005A7D56">
    <w:pPr>
      <w:pStyle w:val="a5"/>
    </w:pPr>
  </w:p>
  <w:p w14:paraId="1CEFCD17" w14:textId="77777777" w:rsidR="005A7D56" w:rsidRDefault="005A7D56">
    <w:pPr>
      <w:pStyle w:val="a5"/>
    </w:pPr>
  </w:p>
  <w:p w14:paraId="369B9F22" w14:textId="77777777" w:rsidR="005A7D56" w:rsidRDefault="005A7D56">
    <w:pPr>
      <w:pStyle w:val="Contents"/>
    </w:pPr>
    <w:r>
      <w:t>CONTENTS</w:t>
    </w:r>
  </w:p>
  <w:p w14:paraId="0B34A289" w14:textId="77777777" w:rsidR="005A7D56" w:rsidRDefault="005A7D56">
    <w:pPr>
      <w:pStyle w:val="a5"/>
    </w:pPr>
  </w:p>
  <w:p w14:paraId="7D4C2AAC" w14:textId="77777777" w:rsidR="005A7D56" w:rsidRDefault="005A7D56">
    <w:pPr>
      <w:pStyle w:val="a5"/>
      <w:spacing w:line="140" w:lineRule="exact"/>
    </w:pPr>
  </w:p>
  <w:p w14:paraId="6E0DFE92" w14:textId="77777777" w:rsidR="005A7D56" w:rsidRDefault="005A7D56">
    <w:pPr>
      <w:pStyle w:val="a5"/>
    </w:pPr>
    <w:r>
      <w:rPr>
        <w:noProof/>
        <w:lang w:val="en-US"/>
      </w:rPr>
      <w:drawing>
        <wp:anchor distT="0" distB="0" distL="114300" distR="114300" simplePos="0" relativeHeight="251647488" behindDoc="1" locked="0" layoutInCell="1" hidden="0" allowOverlap="1" wp14:anchorId="31CA4980" wp14:editId="38728A0B">
          <wp:simplePos x="0" y="0"/>
          <wp:positionH relativeFrom="page">
            <wp:posOffset>6827652</wp:posOffset>
          </wp:positionH>
          <wp:positionV relativeFrom="page">
            <wp:posOffset>0</wp:posOffset>
          </wp:positionV>
          <wp:extent cx="720000" cy="720000"/>
          <wp:effectExtent l="0" t="0" r="4445" b="4445"/>
          <wp:wrapNone/>
          <wp:docPr id="2054" name="shape2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F7FFEC0"/>
    <w:multiLevelType w:val="hybridMultilevel"/>
    <w:tmpl w:val="6122AC06"/>
    <w:lvl w:ilvl="0" w:tplc="FFFF0003">
      <w:start w:val="1"/>
      <w:numFmt w:val="bullet"/>
      <w:lvlText w:val=""/>
      <w:lvlJc w:val="left"/>
      <w:pPr>
        <w:ind w:left="927" w:hanging="360"/>
      </w:pPr>
      <w:rPr>
        <w:rFonts w:ascii="한컴산뜻돋움" w:hAnsi="한컴산뜻돋움" w:hint="default"/>
        <w:color w:val="00558C"/>
        <w:kern w:val="65534"/>
      </w:rPr>
    </w:lvl>
    <w:lvl w:ilvl="1" w:tplc="0409006E">
      <w:start w:val="1"/>
      <w:numFmt w:val="bullet"/>
      <w:lvlText w:val=""/>
      <w:lvlJc w:val="left"/>
      <w:pPr>
        <w:ind w:left="1767" w:hanging="400"/>
      </w:pPr>
      <w:rPr>
        <w:rFonts w:ascii="Wingdings" w:hAnsi="Wingdings" w:hint="default"/>
      </w:rPr>
    </w:lvl>
    <w:lvl w:ilvl="2" w:tplc="04090075">
      <w:start w:val="1"/>
      <w:numFmt w:val="bullet"/>
      <w:lvlText w:val=""/>
      <w:lvlJc w:val="left"/>
      <w:pPr>
        <w:ind w:left="2167" w:hanging="400"/>
      </w:pPr>
      <w:rPr>
        <w:rFonts w:ascii="Wingdings" w:hAnsi="Wingdings" w:hint="default"/>
      </w:rPr>
    </w:lvl>
    <w:lvl w:ilvl="3" w:tplc="0409006C">
      <w:start w:val="1"/>
      <w:numFmt w:val="bullet"/>
      <w:lvlText w:val=""/>
      <w:lvlJc w:val="left"/>
      <w:pPr>
        <w:ind w:left="2567" w:hanging="400"/>
      </w:pPr>
      <w:rPr>
        <w:rFonts w:ascii="Wingdings" w:hAnsi="Wingdings" w:hint="default"/>
      </w:rPr>
    </w:lvl>
    <w:lvl w:ilvl="4" w:tplc="0409006E">
      <w:start w:val="1"/>
      <w:numFmt w:val="bullet"/>
      <w:lvlText w:val=""/>
      <w:lvlJc w:val="left"/>
      <w:pPr>
        <w:ind w:left="2967" w:hanging="400"/>
      </w:pPr>
      <w:rPr>
        <w:rFonts w:ascii="Wingdings" w:hAnsi="Wingdings" w:hint="default"/>
      </w:rPr>
    </w:lvl>
    <w:lvl w:ilvl="5" w:tplc="04090075">
      <w:start w:val="1"/>
      <w:numFmt w:val="bullet"/>
      <w:lvlText w:val=""/>
      <w:lvlJc w:val="left"/>
      <w:pPr>
        <w:ind w:left="3367" w:hanging="400"/>
      </w:pPr>
      <w:rPr>
        <w:rFonts w:ascii="Wingdings" w:hAnsi="Wingdings" w:hint="default"/>
      </w:rPr>
    </w:lvl>
    <w:lvl w:ilvl="6" w:tplc="0409006C">
      <w:start w:val="1"/>
      <w:numFmt w:val="bullet"/>
      <w:lvlText w:val=""/>
      <w:lvlJc w:val="left"/>
      <w:pPr>
        <w:ind w:left="3767" w:hanging="400"/>
      </w:pPr>
      <w:rPr>
        <w:rFonts w:ascii="Wingdings" w:hAnsi="Wingdings" w:hint="default"/>
      </w:rPr>
    </w:lvl>
    <w:lvl w:ilvl="7" w:tplc="0409006E">
      <w:start w:val="1"/>
      <w:numFmt w:val="bullet"/>
      <w:lvlText w:val=""/>
      <w:lvlJc w:val="left"/>
      <w:pPr>
        <w:ind w:left="4167" w:hanging="400"/>
      </w:pPr>
      <w:rPr>
        <w:rFonts w:ascii="Wingdings" w:hAnsi="Wingdings" w:hint="default"/>
      </w:rPr>
    </w:lvl>
    <w:lvl w:ilvl="8" w:tplc="04090075">
      <w:start w:val="1"/>
      <w:numFmt w:val="bullet"/>
      <w:lvlText w:val=""/>
      <w:lvlJc w:val="left"/>
      <w:pPr>
        <w:ind w:left="4567" w:hanging="400"/>
      </w:pPr>
      <w:rPr>
        <w:rFonts w:ascii="Wingdings" w:hAnsi="Wingdings" w:hint="default"/>
      </w:rPr>
    </w:lvl>
  </w:abstractNum>
  <w:abstractNum w:abstractNumId="1" w15:restartNumberingAfterBreak="0">
    <w:nsid w:val="FFFFFF88"/>
    <w:multiLevelType w:val="singleLevel"/>
    <w:tmpl w:val="66821802"/>
    <w:lvl w:ilvl="0">
      <w:start w:val="1"/>
      <w:numFmt w:val="decimal"/>
      <w:pStyle w:val="a"/>
      <w:lvlText w:val="%1."/>
      <w:lvlJc w:val="left"/>
      <w:pPr>
        <w:tabs>
          <w:tab w:val="num" w:pos="360"/>
        </w:tabs>
        <w:ind w:left="360" w:hanging="360"/>
      </w:pPr>
    </w:lvl>
  </w:abstractNum>
  <w:abstractNum w:abstractNumId="2" w15:restartNumberingAfterBreak="0">
    <w:nsid w:val="01066CFD"/>
    <w:multiLevelType w:val="multilevel"/>
    <w:tmpl w:val="E9C4C574"/>
    <w:lvl w:ilvl="0">
      <w:start w:val="1"/>
      <w:numFmt w:val="bullet"/>
      <w:pStyle w:val="Bullet2-recommendation"/>
      <w:lvlText w:val=""/>
      <w:lvlJc w:val="left"/>
      <w:pPr>
        <w:ind w:left="1559" w:hanging="567"/>
      </w:pPr>
      <w:rPr>
        <w:rFonts w:ascii="Symbol" w:hAnsi="Symbol" w:hint="default"/>
        <w:color w:val="B2C1ED"/>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4F700B"/>
    <w:multiLevelType w:val="multilevel"/>
    <w:tmpl w:val="71761D6C"/>
    <w:lvl w:ilvl="0">
      <w:start w:val="1"/>
      <w:numFmt w:val="upperLetter"/>
      <w:pStyle w:val="Annex"/>
      <w:lvlText w:val="ANNEX %1"/>
      <w:lvlJc w:val="left"/>
      <w:pPr>
        <w:ind w:left="851" w:hanging="851"/>
      </w:pPr>
      <w:rPr>
        <w:rFonts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5"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6"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vanish w:val="0"/>
        <w:color w:val="00558C"/>
        <w:spacing w:val="0"/>
        <w:kern w:val="0"/>
        <w:position w:val="0"/>
        <w:sz w:val="28"/>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EB00BE6"/>
    <w:multiLevelType w:val="multilevel"/>
    <w:tmpl w:val="6136DB50"/>
    <w:lvl w:ilvl="0">
      <w:start w:val="1"/>
      <w:numFmt w:val="decimal"/>
      <w:pStyle w:val="List1-recommendation"/>
      <w:lvlText w:val="%1"/>
      <w:lvlJc w:val="left"/>
      <w:pPr>
        <w:ind w:left="1134" w:hanging="567"/>
      </w:pPr>
      <w:rPr>
        <w:rFonts w:hint="default"/>
        <w:b w:val="0"/>
        <w:i w:val="0"/>
        <w:sz w:val="24"/>
      </w:rPr>
    </w:lvl>
    <w:lvl w:ilvl="1">
      <w:start w:val="1"/>
      <w:numFmt w:val="lowerLetter"/>
      <w:pStyle w:val="Lista-recommendation"/>
      <w:lvlText w:val="%2"/>
      <w:lvlJc w:val="left"/>
      <w:pPr>
        <w:ind w:left="1559" w:hanging="425"/>
      </w:pPr>
      <w:rPr>
        <w:rFonts w:hint="default"/>
        <w:b w:val="0"/>
        <w:i w:val="0"/>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34245C5"/>
    <w:multiLevelType w:val="multilevel"/>
    <w:tmpl w:val="176E3CEA"/>
    <w:lvl w:ilvl="0">
      <w:start w:val="1"/>
      <w:numFmt w:val="decimal"/>
      <w:pStyle w:val="Figurecaption"/>
      <w:lvlText w:val="Figure %1"/>
      <w:lvlJc w:val="left"/>
      <w:pPr>
        <w:ind w:left="992" w:hanging="992"/>
      </w:pPr>
      <w:rPr>
        <w:rFonts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54A4879"/>
    <w:multiLevelType w:val="multilevel"/>
    <w:tmpl w:val="04090023"/>
    <w:styleLink w:val="a0"/>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7CC06E7"/>
    <w:multiLevelType w:val="multilevel"/>
    <w:tmpl w:val="F652730E"/>
    <w:lvl w:ilvl="0">
      <w:start w:val="5"/>
      <w:numFmt w:val="decimal"/>
      <w:lvlText w:val="%1"/>
      <w:lvlJc w:val="left"/>
      <w:pPr>
        <w:ind w:left="480" w:hanging="480"/>
      </w:pPr>
      <w:rPr>
        <w:rFonts w:hint="default"/>
        <w:color w:val="00558C"/>
      </w:rPr>
    </w:lvl>
    <w:lvl w:ilvl="1">
      <w:start w:val="1"/>
      <w:numFmt w:val="decimal"/>
      <w:lvlText w:val="%1.%2"/>
      <w:lvlJc w:val="left"/>
      <w:pPr>
        <w:ind w:left="480" w:hanging="480"/>
      </w:pPr>
      <w:rPr>
        <w:rFonts w:hint="default"/>
        <w:color w:val="00558C"/>
      </w:rPr>
    </w:lvl>
    <w:lvl w:ilvl="2">
      <w:start w:val="1"/>
      <w:numFmt w:val="decimal"/>
      <w:lvlText w:val="%1.%2.%3"/>
      <w:lvlJc w:val="left"/>
      <w:pPr>
        <w:ind w:left="720" w:hanging="720"/>
      </w:pPr>
      <w:rPr>
        <w:rFonts w:hint="default"/>
        <w:color w:val="00558C"/>
      </w:rPr>
    </w:lvl>
    <w:lvl w:ilvl="3">
      <w:start w:val="1"/>
      <w:numFmt w:val="decimal"/>
      <w:lvlText w:val="%1.%2.%3.%4"/>
      <w:lvlJc w:val="left"/>
      <w:pPr>
        <w:ind w:left="720" w:hanging="720"/>
      </w:pPr>
      <w:rPr>
        <w:rFonts w:hint="default"/>
        <w:color w:val="00558C"/>
      </w:rPr>
    </w:lvl>
    <w:lvl w:ilvl="4">
      <w:start w:val="1"/>
      <w:numFmt w:val="decimal"/>
      <w:lvlText w:val="%1.%2.%3.%4.%5"/>
      <w:lvlJc w:val="left"/>
      <w:pPr>
        <w:ind w:left="1080" w:hanging="1080"/>
      </w:pPr>
      <w:rPr>
        <w:rFonts w:hint="default"/>
        <w:color w:val="00558C"/>
      </w:rPr>
    </w:lvl>
    <w:lvl w:ilvl="5">
      <w:start w:val="1"/>
      <w:numFmt w:val="decimal"/>
      <w:lvlText w:val="%1.%2.%3.%4.%5.%6"/>
      <w:lvlJc w:val="left"/>
      <w:pPr>
        <w:ind w:left="1080" w:hanging="1080"/>
      </w:pPr>
      <w:rPr>
        <w:rFonts w:hint="default"/>
        <w:color w:val="00558C"/>
      </w:rPr>
    </w:lvl>
    <w:lvl w:ilvl="6">
      <w:start w:val="1"/>
      <w:numFmt w:val="decimal"/>
      <w:lvlText w:val="%1.%2.%3.%4.%5.%6.%7"/>
      <w:lvlJc w:val="left"/>
      <w:pPr>
        <w:ind w:left="1440" w:hanging="1440"/>
      </w:pPr>
      <w:rPr>
        <w:rFonts w:hint="default"/>
        <w:color w:val="00558C"/>
      </w:rPr>
    </w:lvl>
    <w:lvl w:ilvl="7">
      <w:start w:val="1"/>
      <w:numFmt w:val="decimal"/>
      <w:lvlText w:val="%1.%2.%3.%4.%5.%6.%7.%8"/>
      <w:lvlJc w:val="left"/>
      <w:pPr>
        <w:ind w:left="1440" w:hanging="1440"/>
      </w:pPr>
      <w:rPr>
        <w:rFonts w:hint="default"/>
        <w:color w:val="00558C"/>
      </w:rPr>
    </w:lvl>
    <w:lvl w:ilvl="8">
      <w:start w:val="1"/>
      <w:numFmt w:val="decimal"/>
      <w:lvlText w:val="%1.%2.%3.%4.%5.%6.%7.%8.%9"/>
      <w:lvlJc w:val="left"/>
      <w:pPr>
        <w:ind w:left="1800" w:hanging="1800"/>
      </w:pPr>
      <w:rPr>
        <w:rFonts w:hint="default"/>
        <w:color w:val="00558C"/>
      </w:rPr>
    </w:lvl>
  </w:abstractNum>
  <w:abstractNum w:abstractNumId="1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4E1CF1"/>
    <w:multiLevelType w:val="multilevel"/>
    <w:tmpl w:val="1E38A4A2"/>
    <w:lvl w:ilvl="0">
      <w:start w:val="1"/>
      <w:numFmt w:val="decimal"/>
      <w:pStyle w:val="AnnexTablecaption"/>
      <w:lvlText w:val="Table %1"/>
      <w:lvlJc w:val="left"/>
      <w:pPr>
        <w:ind w:left="992" w:hanging="992"/>
      </w:pPr>
      <w:rPr>
        <w:rFonts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DB2C74"/>
    <w:multiLevelType w:val="multilevel"/>
    <w:tmpl w:val="4B8246FA"/>
    <w:lvl w:ilvl="0">
      <w:start w:val="1"/>
      <w:numFmt w:val="decimal"/>
      <w:pStyle w:val="AnnexFigureCaption"/>
      <w:lvlText w:val="Figure %1"/>
      <w:lvlJc w:val="left"/>
      <w:pPr>
        <w:ind w:left="992" w:hanging="992"/>
      </w:pPr>
      <w:rPr>
        <w:rFonts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CC54592"/>
    <w:multiLevelType w:val="hybridMultilevel"/>
    <w:tmpl w:val="8E746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E8A79EE"/>
    <w:multiLevelType w:val="hybridMultilevel"/>
    <w:tmpl w:val="C2C81F6C"/>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8" w15:restartNumberingAfterBreak="0">
    <w:nsid w:val="447802FB"/>
    <w:multiLevelType w:val="hybridMultilevel"/>
    <w:tmpl w:val="2332A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10166C8"/>
    <w:multiLevelType w:val="multilevel"/>
    <w:tmpl w:val="BA9EF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5A03290"/>
    <w:multiLevelType w:val="hybridMultilevel"/>
    <w:tmpl w:val="61462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700C22"/>
    <w:multiLevelType w:val="hybridMultilevel"/>
    <w:tmpl w:val="FD2C2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67AB4D84"/>
    <w:multiLevelType w:val="multilevel"/>
    <w:tmpl w:val="FFDC463E"/>
    <w:lvl w:ilvl="0">
      <w:start w:val="1"/>
      <w:numFmt w:val="decimal"/>
      <w:pStyle w:val="1"/>
      <w:lvlText w:val="%1."/>
      <w:lvlJc w:val="left"/>
      <w:pPr>
        <w:tabs>
          <w:tab w:val="num" w:pos="0"/>
        </w:tabs>
        <w:ind w:left="709" w:hanging="709"/>
      </w:pPr>
      <w:rPr>
        <w:rFonts w:hint="default"/>
        <w:b/>
        <w:i w:val="0"/>
        <w:color w:val="00558C"/>
        <w:sz w:val="28"/>
      </w:rPr>
    </w:lvl>
    <w:lvl w:ilvl="1">
      <w:start w:val="1"/>
      <w:numFmt w:val="decimal"/>
      <w:pStyle w:val="2"/>
      <w:lvlText w:val="%1.%2."/>
      <w:lvlJc w:val="left"/>
      <w:pPr>
        <w:tabs>
          <w:tab w:val="num" w:pos="0"/>
        </w:tabs>
        <w:ind w:left="851" w:hanging="851"/>
      </w:pPr>
      <w:rPr>
        <w:rFonts w:hint="default"/>
        <w:b/>
        <w:i w:val="0"/>
        <w:color w:val="00558C"/>
        <w:sz w:val="24"/>
      </w:rPr>
    </w:lvl>
    <w:lvl w:ilvl="2">
      <w:start w:val="1"/>
      <w:numFmt w:val="decimal"/>
      <w:pStyle w:val="3"/>
      <w:lvlText w:val="%1.%2.%3."/>
      <w:lvlJc w:val="left"/>
      <w:pPr>
        <w:tabs>
          <w:tab w:val="num" w:pos="0"/>
        </w:tabs>
        <w:ind w:left="992" w:hanging="992"/>
      </w:pPr>
      <w:rPr>
        <w:rFonts w:hint="default"/>
        <w:b/>
        <w:i w:val="0"/>
        <w:color w:val="00558C"/>
        <w:sz w:val="22"/>
      </w:rPr>
    </w:lvl>
    <w:lvl w:ilvl="3">
      <w:start w:val="1"/>
      <w:numFmt w:val="decimal"/>
      <w:pStyle w:val="4"/>
      <w:lvlText w:val="%1.%2.%3.%4."/>
      <w:lvlJc w:val="left"/>
      <w:pPr>
        <w:tabs>
          <w:tab w:val="num" w:pos="0"/>
        </w:tabs>
        <w:ind w:left="1134" w:hanging="1134"/>
      </w:pPr>
      <w:rPr>
        <w:rFonts w:hint="default"/>
        <w:b/>
        <w:i w:val="0"/>
        <w:color w:val="00558C"/>
        <w:sz w:val="22"/>
      </w:rPr>
    </w:lvl>
    <w:lvl w:ilvl="4">
      <w:start w:val="1"/>
      <w:numFmt w:val="decimal"/>
      <w:pStyle w:val="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6C9C62AB"/>
    <w:multiLevelType w:val="multilevel"/>
    <w:tmpl w:val="5C4AF784"/>
    <w:lvl w:ilvl="0">
      <w:start w:val="1"/>
      <w:numFmt w:val="decimal"/>
      <w:lvlText w:val="%1"/>
      <w:lvlJc w:val="left"/>
      <w:pPr>
        <w:ind w:left="567" w:hanging="567"/>
      </w:pPr>
      <w:rPr>
        <w:rFonts w:hint="default"/>
        <w:b w:val="0"/>
        <w:i w:val="0"/>
        <w:sz w:val="22"/>
      </w:rPr>
    </w:lvl>
    <w:lvl w:ilvl="1">
      <w:start w:val="1"/>
      <w:numFmt w:val="lowerLetter"/>
      <w:pStyle w:val="Lista"/>
      <w:lvlText w:val="%2"/>
      <w:lvlJc w:val="left"/>
      <w:pPr>
        <w:ind w:left="1134" w:hanging="567"/>
      </w:pPr>
      <w:rPr>
        <w:rFonts w:hint="default"/>
        <w:b w:val="0"/>
        <w:i w:val="0"/>
        <w:sz w:val="22"/>
      </w:rPr>
    </w:lvl>
    <w:lvl w:ilvl="2">
      <w:start w:val="1"/>
      <w:numFmt w:val="lowerRoman"/>
      <w:pStyle w:val="Listi"/>
      <w:lvlText w:val="%3"/>
      <w:lvlJc w:val="left"/>
      <w:pPr>
        <w:ind w:left="2268" w:hanging="567"/>
      </w:pPr>
      <w:rPr>
        <w:rFonts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6" w15:restartNumberingAfterBreak="0">
    <w:nsid w:val="71CB4215"/>
    <w:multiLevelType w:val="multilevel"/>
    <w:tmpl w:val="DAFEE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B65365"/>
    <w:multiLevelType w:val="multilevel"/>
    <w:tmpl w:val="1898C208"/>
    <w:lvl w:ilvl="0">
      <w:start w:val="1"/>
      <w:numFmt w:val="decimal"/>
      <w:pStyle w:val="List1"/>
      <w:lvlText w:val="%1"/>
      <w:lvlJc w:val="left"/>
      <w:pPr>
        <w:tabs>
          <w:tab w:val="num" w:pos="0"/>
        </w:tabs>
        <w:ind w:left="567" w:hanging="567"/>
      </w:pPr>
      <w:rPr>
        <w:rFonts w:hint="default"/>
        <w:b w:val="0"/>
        <w:i w:val="0"/>
        <w:sz w:val="22"/>
      </w:rPr>
    </w:lvl>
    <w:lvl w:ilvl="1">
      <w:start w:val="1"/>
      <w:numFmt w:val="lowerLetter"/>
      <w:lvlText w:val="%2"/>
      <w:lvlJc w:val="left"/>
      <w:pPr>
        <w:tabs>
          <w:tab w:val="num" w:pos="0"/>
        </w:tabs>
        <w:ind w:left="1134" w:hanging="567"/>
      </w:pPr>
      <w:rPr>
        <w:rFonts w:hint="default"/>
        <w:b w:val="0"/>
        <w:i w:val="0"/>
        <w:sz w:val="22"/>
      </w:rPr>
    </w:lvl>
    <w:lvl w:ilvl="2">
      <w:start w:val="1"/>
      <w:numFmt w:val="lowerRoman"/>
      <w:lvlText w:val="%3"/>
      <w:lvlJc w:val="left"/>
      <w:pPr>
        <w:ind w:left="567" w:firstLine="567"/>
      </w:pPr>
      <w:rPr>
        <w:rFonts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BEE31E5"/>
    <w:multiLevelType w:val="multilevel"/>
    <w:tmpl w:val="B14E95F4"/>
    <w:lvl w:ilvl="0">
      <w:start w:val="5"/>
      <w:numFmt w:val="decimal"/>
      <w:lvlText w:val="%1"/>
      <w:lvlJc w:val="left"/>
      <w:pPr>
        <w:ind w:left="480" w:hanging="480"/>
      </w:pPr>
      <w:rPr>
        <w:rFonts w:hint="default"/>
        <w:color w:val="00558C"/>
      </w:rPr>
    </w:lvl>
    <w:lvl w:ilvl="1">
      <w:start w:val="2"/>
      <w:numFmt w:val="decimal"/>
      <w:lvlText w:val="%1.%2"/>
      <w:lvlJc w:val="left"/>
      <w:pPr>
        <w:ind w:left="480" w:hanging="480"/>
      </w:pPr>
      <w:rPr>
        <w:rFonts w:hint="default"/>
        <w:color w:val="00558C"/>
      </w:rPr>
    </w:lvl>
    <w:lvl w:ilvl="2">
      <w:start w:val="1"/>
      <w:numFmt w:val="decimal"/>
      <w:lvlText w:val="%1.%2.%3"/>
      <w:lvlJc w:val="left"/>
      <w:pPr>
        <w:ind w:left="720" w:hanging="720"/>
      </w:pPr>
      <w:rPr>
        <w:rFonts w:hint="default"/>
        <w:color w:val="00558C"/>
      </w:rPr>
    </w:lvl>
    <w:lvl w:ilvl="3">
      <w:start w:val="1"/>
      <w:numFmt w:val="decimal"/>
      <w:lvlText w:val="%1.%2.%3.%4"/>
      <w:lvlJc w:val="left"/>
      <w:pPr>
        <w:ind w:left="720" w:hanging="720"/>
      </w:pPr>
      <w:rPr>
        <w:rFonts w:hint="default"/>
        <w:color w:val="00558C"/>
      </w:rPr>
    </w:lvl>
    <w:lvl w:ilvl="4">
      <w:start w:val="1"/>
      <w:numFmt w:val="decimal"/>
      <w:lvlText w:val="%1.%2.%3.%4.%5"/>
      <w:lvlJc w:val="left"/>
      <w:pPr>
        <w:ind w:left="1080" w:hanging="1080"/>
      </w:pPr>
      <w:rPr>
        <w:rFonts w:hint="default"/>
        <w:color w:val="00558C"/>
      </w:rPr>
    </w:lvl>
    <w:lvl w:ilvl="5">
      <w:start w:val="1"/>
      <w:numFmt w:val="decimal"/>
      <w:lvlText w:val="%1.%2.%3.%4.%5.%6"/>
      <w:lvlJc w:val="left"/>
      <w:pPr>
        <w:ind w:left="1080" w:hanging="1080"/>
      </w:pPr>
      <w:rPr>
        <w:rFonts w:hint="default"/>
        <w:color w:val="00558C"/>
      </w:rPr>
    </w:lvl>
    <w:lvl w:ilvl="6">
      <w:start w:val="1"/>
      <w:numFmt w:val="decimal"/>
      <w:lvlText w:val="%1.%2.%3.%4.%5.%6.%7"/>
      <w:lvlJc w:val="left"/>
      <w:pPr>
        <w:ind w:left="1440" w:hanging="1440"/>
      </w:pPr>
      <w:rPr>
        <w:rFonts w:hint="default"/>
        <w:color w:val="00558C"/>
      </w:rPr>
    </w:lvl>
    <w:lvl w:ilvl="7">
      <w:start w:val="1"/>
      <w:numFmt w:val="decimal"/>
      <w:lvlText w:val="%1.%2.%3.%4.%5.%6.%7.%8"/>
      <w:lvlJc w:val="left"/>
      <w:pPr>
        <w:ind w:left="1440" w:hanging="1440"/>
      </w:pPr>
      <w:rPr>
        <w:rFonts w:hint="default"/>
        <w:color w:val="00558C"/>
      </w:rPr>
    </w:lvl>
    <w:lvl w:ilvl="8">
      <w:start w:val="1"/>
      <w:numFmt w:val="decimal"/>
      <w:lvlText w:val="%1.%2.%3.%4.%5.%6.%7.%8.%9"/>
      <w:lvlJc w:val="left"/>
      <w:pPr>
        <w:ind w:left="1800" w:hanging="1800"/>
      </w:pPr>
      <w:rPr>
        <w:rFonts w:hint="default"/>
        <w:color w:val="00558C"/>
      </w:rPr>
    </w:lvl>
  </w:abstractNum>
  <w:num w:numId="1" w16cid:durableId="410203495">
    <w:abstractNumId w:val="24"/>
  </w:num>
  <w:num w:numId="2" w16cid:durableId="792670841">
    <w:abstractNumId w:val="19"/>
  </w:num>
  <w:num w:numId="3" w16cid:durableId="826557234">
    <w:abstractNumId w:val="0"/>
  </w:num>
  <w:num w:numId="4" w16cid:durableId="1001618252">
    <w:abstractNumId w:val="19"/>
  </w:num>
  <w:num w:numId="5" w16cid:durableId="1229850160">
    <w:abstractNumId w:val="29"/>
  </w:num>
  <w:num w:numId="6" w16cid:durableId="31199359">
    <w:abstractNumId w:val="6"/>
  </w:num>
  <w:num w:numId="7" w16cid:durableId="1648242318">
    <w:abstractNumId w:val="4"/>
  </w:num>
  <w:num w:numId="8" w16cid:durableId="1126434320">
    <w:abstractNumId w:val="3"/>
  </w:num>
  <w:num w:numId="9" w16cid:durableId="563876652">
    <w:abstractNumId w:val="5"/>
  </w:num>
  <w:num w:numId="10" w16cid:durableId="489558829">
    <w:abstractNumId w:val="1"/>
  </w:num>
  <w:num w:numId="11" w16cid:durableId="628586063">
    <w:abstractNumId w:val="25"/>
  </w:num>
  <w:num w:numId="12" w16cid:durableId="1258100506">
    <w:abstractNumId w:val="10"/>
  </w:num>
  <w:num w:numId="13" w16cid:durableId="477648234">
    <w:abstractNumId w:val="27"/>
  </w:num>
  <w:num w:numId="14" w16cid:durableId="1312323796">
    <w:abstractNumId w:val="28"/>
  </w:num>
  <w:num w:numId="15" w16cid:durableId="715129705">
    <w:abstractNumId w:val="12"/>
  </w:num>
  <w:num w:numId="16" w16cid:durableId="714044641">
    <w:abstractNumId w:val="13"/>
  </w:num>
  <w:num w:numId="17" w16cid:durableId="1537279261">
    <w:abstractNumId w:val="9"/>
  </w:num>
  <w:num w:numId="18" w16cid:durableId="69810693">
    <w:abstractNumId w:val="7"/>
  </w:num>
  <w:num w:numId="19" w16cid:durableId="639773956">
    <w:abstractNumId w:val="23"/>
  </w:num>
  <w:num w:numId="20" w16cid:durableId="2036808562">
    <w:abstractNumId w:val="16"/>
  </w:num>
  <w:num w:numId="21" w16cid:durableId="1398163529">
    <w:abstractNumId w:val="14"/>
  </w:num>
  <w:num w:numId="22" w16cid:durableId="9143584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31495546">
    <w:abstractNumId w:val="2"/>
  </w:num>
  <w:num w:numId="24" w16cid:durableId="946159566">
    <w:abstractNumId w:val="30"/>
  </w:num>
  <w:num w:numId="25" w16cid:durableId="1736925221">
    <w:abstractNumId w:val="11"/>
  </w:num>
  <w:num w:numId="26" w16cid:durableId="875897705">
    <w:abstractNumId w:val="26"/>
  </w:num>
  <w:num w:numId="27" w16cid:durableId="1337146295">
    <w:abstractNumId w:val="20"/>
  </w:num>
  <w:num w:numId="28" w16cid:durableId="1010638945">
    <w:abstractNumId w:val="21"/>
  </w:num>
  <w:num w:numId="29" w16cid:durableId="1793786108">
    <w:abstractNumId w:val="18"/>
  </w:num>
  <w:num w:numId="30" w16cid:durableId="1910382790">
    <w:abstractNumId w:val="17"/>
  </w:num>
  <w:num w:numId="31" w16cid:durableId="1663045514">
    <w:abstractNumId w:val="15"/>
  </w:num>
  <w:num w:numId="32" w16cid:durableId="1241527346">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Naehyuk Yoo">
    <w15:presenceInfo w15:providerId="Windows Live" w15:userId="c5211e0d88482a88"/>
  </w15:person>
  <w15:person w15:author="Michael Pfeiffer">
    <w15:presenceInfo w15:providerId="AD" w15:userId="S-1-5-21-2100284113-1573851820-878952375-4229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hideGrammaticalErrors/>
  <w:activeWritingStyle w:appName="MSWord" w:lang="da-DK"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ko-KR" w:vendorID="64" w:dllVersion="0" w:nlCheck="1" w:checkStyle="0"/>
  <w:activeWritingStyle w:appName="MSWord" w:lang="en-US" w:vendorID="64" w:dllVersion="0" w:nlCheck="1" w:checkStyle="0"/>
  <w:activeWritingStyle w:appName="MSWord" w:lang="en-IE" w:vendorID="64" w:dllVersion="0" w:nlCheck="1"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1824"/>
    <w:rsid w:val="000728C8"/>
    <w:rsid w:val="000D04BA"/>
    <w:rsid w:val="00132BD9"/>
    <w:rsid w:val="001A2A87"/>
    <w:rsid w:val="001E1FC4"/>
    <w:rsid w:val="00231A80"/>
    <w:rsid w:val="00395993"/>
    <w:rsid w:val="003C1F04"/>
    <w:rsid w:val="00471824"/>
    <w:rsid w:val="005A7D56"/>
    <w:rsid w:val="00681EEF"/>
    <w:rsid w:val="006D0705"/>
    <w:rsid w:val="006E58A1"/>
    <w:rsid w:val="007D5C06"/>
    <w:rsid w:val="00880A0D"/>
    <w:rsid w:val="008F784E"/>
    <w:rsid w:val="009A6377"/>
    <w:rsid w:val="00B41D3F"/>
    <w:rsid w:val="00CD326B"/>
    <w:rsid w:val="00D15BD0"/>
    <w:rsid w:val="00E24685"/>
    <w:rsid w:val="00F10EBA"/>
  </w:rsids>
  <m:mathPr>
    <m:mathFont m:val="Cambria Math"/>
    <m:brkBin m:val="before"/>
    <m:brkBinSub m:val="--"/>
    <m:smallFrac m:val="0"/>
    <m:dispDef/>
    <m:lMargin m:val="0"/>
    <m:rMargin m:val="0"/>
    <m:defJc m:val="centerGroup"/>
    <m:wrapIndent m:val="0"/>
    <m:intLim m:val="subSup"/>
    <m:naryLim m:val="undOvr"/>
  </m:mathPr>
  <w:themeFontLang w:val="fr-FR"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C5A312"/>
  <w15:docId w15:val="{58DB1625-3A0D-4087-946F-B476B33D1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0" w:defSemiHidden="0" w:defUnhideWhenUsed="0" w:defQFormat="0" w:count="376">
    <w:lsdException w:name="heading 1" w:qFormat="1"/>
    <w:lsdException w:name="heading 2" w:qFormat="1"/>
    <w:lsdException w:name="heading 3" w:qFormat="1"/>
    <w:lsdException w:name="heading 4" w:semiHidden="1" w:qFormat="1"/>
    <w:lsdException w:name="heading 5" w:semiHidden="1" w:qFormat="1"/>
    <w:lsdException w:name="heading 6" w:semiHidden="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uiPriority="99"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nhideWhenUsed="1"/>
    <w:lsdException w:name="List Number" w:semiHidden="1"/>
    <w:lsdException w:name="List 2" w:semiHidden="1" w:unhideWhenUsed="1"/>
    <w:lsdException w:name="List 3" w:semiHidden="1" w:uiPriority="99" w:unhideWhenUsed="1"/>
    <w:lsdException w:name="List 4" w:semiHidden="1" w:uiPriority="99"/>
    <w:lsdException w:name="List 5" w:semiHidden="1" w:uiPriority="99"/>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iPriority="99" w:unhideWhenUsed="1"/>
    <w:lsdException w:name="List Number 4" w:semiHidden="1" w:uiPriority="99" w:unhideWhenUsed="1"/>
    <w:lsdException w:name="List Number 5" w:semiHidden="1" w:uiPriority="99" w:unhideWhenUsed="1"/>
    <w:lsdException w:name="Closing" w:semiHidden="1" w:uiPriority="99" w:unhideWhenUsed="1"/>
    <w:lsdException w:name="Signature" w:semiHidden="1" w:uiPriority="99"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alutation" w:semiHidden="1" w:uiPriority="99"/>
    <w:lsdException w:name="Date" w:semiHidden="1" w:uiPriority="99"/>
    <w:lsdException w:name="Body Text First Indent" w:semiHidden="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iPriority="99"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semiHidden="1" w:uiPriority="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pPr>
      <w:spacing w:after="0" w:line="216" w:lineRule="atLeast"/>
    </w:pPr>
    <w:rPr>
      <w:sz w:val="18"/>
      <w:lang w:val="en-GB"/>
    </w:rPr>
  </w:style>
  <w:style w:type="paragraph" w:styleId="1">
    <w:name w:val="heading 1"/>
    <w:next w:val="a1"/>
    <w:link w:val="1Char"/>
    <w:qFormat/>
    <w:pPr>
      <w:keepNext/>
      <w:keepLines/>
      <w:numPr>
        <w:numId w:val="1"/>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2">
    <w:name w:val="heading 2"/>
    <w:basedOn w:val="1"/>
    <w:next w:val="a1"/>
    <w:link w:val="2Char"/>
    <w:qFormat/>
    <w:pPr>
      <w:numPr>
        <w:ilvl w:val="1"/>
      </w:numPr>
      <w:ind w:right="709"/>
      <w:outlineLvl w:val="1"/>
    </w:pPr>
    <w:rPr>
      <w:bCs w:val="0"/>
      <w:sz w:val="24"/>
    </w:rPr>
  </w:style>
  <w:style w:type="paragraph" w:styleId="3">
    <w:name w:val="heading 3"/>
    <w:basedOn w:val="2"/>
    <w:next w:val="a1"/>
    <w:link w:val="3Char"/>
    <w:qFormat/>
    <w:pPr>
      <w:numPr>
        <w:ilvl w:val="2"/>
      </w:numPr>
      <w:spacing w:before="120" w:after="120"/>
      <w:ind w:right="851"/>
      <w:outlineLvl w:val="2"/>
    </w:pPr>
    <w:rPr>
      <w:bCs/>
      <w:caps w:val="0"/>
      <w:smallCaps/>
    </w:rPr>
  </w:style>
  <w:style w:type="paragraph" w:styleId="4">
    <w:name w:val="heading 4"/>
    <w:basedOn w:val="3"/>
    <w:next w:val="a1"/>
    <w:link w:val="4Char"/>
    <w:qFormat/>
    <w:pPr>
      <w:numPr>
        <w:ilvl w:val="3"/>
      </w:numPr>
      <w:ind w:right="992"/>
      <w:outlineLvl w:val="3"/>
    </w:pPr>
    <w:rPr>
      <w:bCs w:val="0"/>
      <w:iCs/>
      <w:smallCaps w:val="0"/>
      <w:sz w:val="22"/>
    </w:rPr>
  </w:style>
  <w:style w:type="paragraph" w:styleId="5">
    <w:name w:val="heading 5"/>
    <w:basedOn w:val="4"/>
    <w:next w:val="a1"/>
    <w:link w:val="5Char"/>
    <w:qFormat/>
    <w:pPr>
      <w:numPr>
        <w:ilvl w:val="4"/>
      </w:numPr>
      <w:spacing w:before="200"/>
      <w:ind w:left="1701" w:hanging="1701"/>
      <w:outlineLvl w:val="4"/>
    </w:pPr>
    <w:rPr>
      <w:b w:val="0"/>
    </w:rPr>
  </w:style>
  <w:style w:type="paragraph" w:styleId="6">
    <w:name w:val="heading 6"/>
    <w:basedOn w:val="a1"/>
    <w:next w:val="a1"/>
    <w:link w:val="6Char"/>
    <w:pPr>
      <w:keepNext/>
      <w:keepLines/>
      <w:spacing w:before="200"/>
      <w:outlineLvl w:val="5"/>
    </w:pPr>
    <w:rPr>
      <w:rFonts w:asciiTheme="majorHAnsi" w:eastAsiaTheme="majorEastAsia" w:hAnsiTheme="majorHAnsi" w:cstheme="majorBidi"/>
      <w:i/>
      <w:iCs/>
      <w:color w:val="002A46"/>
    </w:rPr>
  </w:style>
  <w:style w:type="paragraph" w:styleId="7">
    <w:name w:val="heading 7"/>
    <w:basedOn w:val="a1"/>
    <w:next w:val="a1"/>
    <w:link w:val="7Char"/>
    <w:pPr>
      <w:keepNext/>
      <w:keepLines/>
      <w:spacing w:before="200"/>
      <w:outlineLvl w:val="6"/>
    </w:pPr>
    <w:rPr>
      <w:rFonts w:asciiTheme="majorHAnsi" w:eastAsiaTheme="majorEastAsia" w:hAnsiTheme="majorHAnsi" w:cstheme="majorBidi"/>
      <w:i/>
      <w:iCs/>
      <w:color w:val="3F3F3F"/>
    </w:rPr>
  </w:style>
  <w:style w:type="paragraph" w:styleId="8">
    <w:name w:val="heading 8"/>
    <w:basedOn w:val="a1"/>
    <w:next w:val="a1"/>
    <w:link w:val="8Char"/>
    <w:pPr>
      <w:keepNext/>
      <w:keepLines/>
      <w:spacing w:before="200"/>
      <w:outlineLvl w:val="7"/>
    </w:pPr>
    <w:rPr>
      <w:rFonts w:asciiTheme="majorHAnsi" w:eastAsiaTheme="majorEastAsia" w:hAnsiTheme="majorHAnsi" w:cstheme="majorBidi"/>
      <w:color w:val="3F3F3F"/>
      <w:sz w:val="20"/>
      <w:szCs w:val="20"/>
    </w:rPr>
  </w:style>
  <w:style w:type="paragraph" w:styleId="9">
    <w:name w:val="heading 9"/>
    <w:basedOn w:val="a1"/>
    <w:next w:val="a1"/>
    <w:link w:val="9Char"/>
    <w:pPr>
      <w:keepNext/>
      <w:keepLines/>
      <w:spacing w:before="200"/>
      <w:outlineLvl w:val="8"/>
    </w:pPr>
    <w:rPr>
      <w:rFonts w:asciiTheme="majorHAnsi" w:eastAsiaTheme="majorEastAsia" w:hAnsiTheme="majorHAnsi" w:cstheme="majorBidi"/>
      <w:i/>
      <w:iCs/>
      <w:color w:val="3F3F3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link w:val="Char"/>
    <w:pPr>
      <w:spacing w:after="0" w:line="240" w:lineRule="exact"/>
    </w:pPr>
    <w:rPr>
      <w:sz w:val="20"/>
      <w:lang w:val="en-GB"/>
    </w:rPr>
  </w:style>
  <w:style w:type="character" w:customStyle="1" w:styleId="Char">
    <w:name w:val="머리글 Char"/>
    <w:basedOn w:val="a2"/>
    <w:link w:val="a5"/>
    <w:rPr>
      <w:sz w:val="20"/>
      <w:lang w:val="en-GB"/>
    </w:rPr>
  </w:style>
  <w:style w:type="paragraph" w:styleId="a6">
    <w:name w:val="footer"/>
    <w:link w:val="Char0"/>
    <w:pPr>
      <w:spacing w:after="0" w:line="240" w:lineRule="exact"/>
    </w:pPr>
    <w:rPr>
      <w:sz w:val="20"/>
      <w:lang w:val="en-GB"/>
    </w:rPr>
  </w:style>
  <w:style w:type="character" w:customStyle="1" w:styleId="Char0">
    <w:name w:val="바닥글 Char"/>
    <w:basedOn w:val="a2"/>
    <w:link w:val="a6"/>
    <w:rPr>
      <w:sz w:val="20"/>
      <w:lang w:val="en-GB"/>
    </w:rPr>
  </w:style>
  <w:style w:type="paragraph" w:styleId="a7">
    <w:name w:val="Balloon Text"/>
    <w:basedOn w:val="a1"/>
    <w:link w:val="Char1"/>
    <w:pPr>
      <w:spacing w:line="240" w:lineRule="auto"/>
    </w:pPr>
    <w:rPr>
      <w:rFonts w:ascii="Tahoma" w:hAnsi="Tahoma" w:cs="Tahoma"/>
      <w:sz w:val="16"/>
      <w:szCs w:val="16"/>
    </w:rPr>
  </w:style>
  <w:style w:type="character" w:customStyle="1" w:styleId="Char1">
    <w:name w:val="풍선 도움말 텍스트 Char"/>
    <w:basedOn w:val="a2"/>
    <w:link w:val="a7"/>
    <w:rPr>
      <w:rFonts w:ascii="Tahoma" w:hAnsi="Tahoma" w:cs="Tahoma"/>
      <w:sz w:val="16"/>
      <w:szCs w:val="16"/>
      <w:lang w:val="en-US"/>
    </w:rPr>
  </w:style>
  <w:style w:type="table" w:styleId="a8">
    <w:name w:val="Table Grid"/>
    <w:basedOn w:val="a3"/>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a1"/>
    <w:pPr>
      <w:spacing w:line="500" w:lineRule="exact"/>
      <w:ind w:left="907" w:right="907"/>
    </w:pPr>
    <w:rPr>
      <w:b/>
      <w:caps/>
      <w:color w:val="FFFFFF"/>
      <w:sz w:val="50"/>
      <w:szCs w:val="50"/>
    </w:rPr>
  </w:style>
  <w:style w:type="character" w:customStyle="1" w:styleId="1Char">
    <w:name w:val="제목 1 Char"/>
    <w:basedOn w:val="a2"/>
    <w:link w:val="1"/>
    <w:rPr>
      <w:rFonts w:asciiTheme="majorHAnsi" w:eastAsiaTheme="majorEastAsia" w:hAnsiTheme="majorHAnsi" w:cstheme="majorBidi"/>
      <w:b/>
      <w:bCs/>
      <w:caps/>
      <w:color w:val="00558C"/>
      <w:sz w:val="28"/>
      <w:szCs w:val="24"/>
      <w:lang w:val="en-GB"/>
    </w:rPr>
  </w:style>
  <w:style w:type="character" w:customStyle="1" w:styleId="2Char">
    <w:name w:val="제목 2 Char"/>
    <w:basedOn w:val="a2"/>
    <w:link w:val="2"/>
    <w:rPr>
      <w:rFonts w:asciiTheme="majorHAnsi" w:eastAsiaTheme="majorEastAsia" w:hAnsiTheme="majorHAnsi" w:cstheme="majorBidi"/>
      <w:b/>
      <w:caps/>
      <w:color w:val="00558C"/>
      <w:sz w:val="24"/>
      <w:szCs w:val="24"/>
      <w:lang w:val="en-GB"/>
    </w:rPr>
  </w:style>
  <w:style w:type="character" w:customStyle="1" w:styleId="3Char">
    <w:name w:val="제목 3 Char"/>
    <w:basedOn w:val="a2"/>
    <w:link w:val="3"/>
    <w:rPr>
      <w:rFonts w:asciiTheme="majorHAnsi" w:eastAsiaTheme="majorEastAsia" w:hAnsiTheme="majorHAnsi" w:cstheme="majorBidi"/>
      <w:b/>
      <w:bCs/>
      <w:smallCaps/>
      <w:color w:val="00558C"/>
      <w:sz w:val="24"/>
      <w:szCs w:val="24"/>
      <w:lang w:val="en-GB"/>
    </w:rPr>
  </w:style>
  <w:style w:type="paragraph" w:styleId="a9">
    <w:name w:val="List"/>
    <w:basedOn w:val="a1"/>
    <w:uiPriority w:val="99"/>
    <w:unhideWhenUsed/>
    <w:pPr>
      <w:ind w:left="360" w:hanging="360"/>
      <w:contextualSpacing/>
    </w:pPr>
    <w:rPr>
      <w:sz w:val="22"/>
    </w:rPr>
  </w:style>
  <w:style w:type="character" w:customStyle="1" w:styleId="4Char">
    <w:name w:val="제목 4 Char"/>
    <w:basedOn w:val="a2"/>
    <w:link w:val="4"/>
    <w:rPr>
      <w:rFonts w:asciiTheme="majorHAnsi" w:eastAsiaTheme="majorEastAsia" w:hAnsiTheme="majorHAnsi" w:cstheme="majorBidi"/>
      <w:b/>
      <w:iCs/>
      <w:color w:val="00558C"/>
      <w:szCs w:val="24"/>
      <w:lang w:val="en-GB"/>
    </w:rPr>
  </w:style>
  <w:style w:type="character" w:customStyle="1" w:styleId="5Char">
    <w:name w:val="제목 5 Char"/>
    <w:basedOn w:val="a2"/>
    <w:link w:val="5"/>
    <w:rPr>
      <w:rFonts w:asciiTheme="majorHAnsi" w:eastAsiaTheme="majorEastAsia" w:hAnsiTheme="majorHAnsi" w:cstheme="majorBidi"/>
      <w:iCs/>
      <w:color w:val="00558C"/>
      <w:szCs w:val="24"/>
      <w:lang w:val="en-GB"/>
    </w:rPr>
  </w:style>
  <w:style w:type="character" w:customStyle="1" w:styleId="6Char">
    <w:name w:val="제목 6 Char"/>
    <w:basedOn w:val="a2"/>
    <w:link w:val="6"/>
    <w:rPr>
      <w:rFonts w:asciiTheme="majorHAnsi" w:eastAsiaTheme="majorEastAsia" w:hAnsiTheme="majorHAnsi" w:cstheme="majorBidi"/>
      <w:i/>
      <w:iCs/>
      <w:color w:val="002A46"/>
      <w:sz w:val="18"/>
      <w:lang w:val="en-GB"/>
    </w:rPr>
  </w:style>
  <w:style w:type="character" w:customStyle="1" w:styleId="7Char">
    <w:name w:val="제목 7 Char"/>
    <w:basedOn w:val="a2"/>
    <w:link w:val="7"/>
    <w:rPr>
      <w:rFonts w:asciiTheme="majorHAnsi" w:eastAsiaTheme="majorEastAsia" w:hAnsiTheme="majorHAnsi" w:cstheme="majorBidi"/>
      <w:i/>
      <w:iCs/>
      <w:color w:val="3F3F3F"/>
      <w:sz w:val="18"/>
      <w:lang w:val="en-GB"/>
    </w:rPr>
  </w:style>
  <w:style w:type="character" w:customStyle="1" w:styleId="8Char">
    <w:name w:val="제목 8 Char"/>
    <w:basedOn w:val="a2"/>
    <w:link w:val="8"/>
    <w:rPr>
      <w:rFonts w:asciiTheme="majorHAnsi" w:eastAsiaTheme="majorEastAsia" w:hAnsiTheme="majorHAnsi" w:cstheme="majorBidi"/>
      <w:color w:val="3F3F3F"/>
      <w:sz w:val="20"/>
      <w:szCs w:val="20"/>
      <w:lang w:val="en-GB"/>
    </w:rPr>
  </w:style>
  <w:style w:type="character" w:customStyle="1" w:styleId="9Char">
    <w:name w:val="제목 9 Char"/>
    <w:basedOn w:val="a2"/>
    <w:link w:val="9"/>
    <w:rPr>
      <w:rFonts w:asciiTheme="majorHAnsi" w:eastAsiaTheme="majorEastAsia" w:hAnsiTheme="majorHAnsi" w:cstheme="majorBidi"/>
      <w:i/>
      <w:iCs/>
      <w:color w:val="3F3F3F"/>
      <w:sz w:val="20"/>
      <w:szCs w:val="20"/>
      <w:lang w:val="en-GB"/>
    </w:rPr>
  </w:style>
  <w:style w:type="paragraph" w:customStyle="1" w:styleId="Bullet1">
    <w:name w:val="Bullet 1"/>
    <w:basedOn w:val="a1"/>
    <w:qFormat/>
    <w:pPr>
      <w:numPr>
        <w:numId w:val="4"/>
      </w:numPr>
      <w:spacing w:after="120"/>
      <w:ind w:left="992" w:hanging="425"/>
    </w:pPr>
    <w:rPr>
      <w:color w:val="000000"/>
      <w:sz w:val="22"/>
    </w:rPr>
  </w:style>
  <w:style w:type="paragraph" w:customStyle="1" w:styleId="Bullet2">
    <w:name w:val="Bullet 2"/>
    <w:basedOn w:val="a1"/>
    <w:link w:val="Bullet2Char"/>
    <w:qFormat/>
    <w:pPr>
      <w:numPr>
        <w:numId w:val="5"/>
      </w:numPr>
      <w:spacing w:after="120"/>
      <w:ind w:left="1417" w:hanging="425"/>
    </w:pPr>
    <w:rPr>
      <w:color w:val="000000"/>
      <w:sz w:val="22"/>
    </w:rPr>
  </w:style>
  <w:style w:type="paragraph" w:customStyle="1" w:styleId="Heading1separationline">
    <w:name w:val="Heading 1 separation line"/>
    <w:basedOn w:val="a1"/>
    <w:next w:val="a1"/>
    <w:pPr>
      <w:pBdr>
        <w:bottom w:val="single" w:sz="8" w:space="1" w:color="00558C" w:themeColor="accent1"/>
      </w:pBdr>
      <w:spacing w:after="120" w:line="90" w:lineRule="exact"/>
      <w:ind w:right="8789"/>
    </w:pPr>
    <w:rPr>
      <w:color w:val="000000"/>
      <w:sz w:val="22"/>
    </w:rPr>
  </w:style>
  <w:style w:type="paragraph" w:customStyle="1" w:styleId="Heading2separationline">
    <w:name w:val="Heading 2 separation line"/>
    <w:basedOn w:val="a1"/>
    <w:next w:val="a1"/>
    <w:pPr>
      <w:pBdr>
        <w:bottom w:val="single" w:sz="4" w:space="1" w:color="575756"/>
      </w:pBdr>
      <w:spacing w:after="60" w:line="110" w:lineRule="exact"/>
      <w:ind w:right="8787"/>
    </w:pPr>
    <w:rPr>
      <w:color w:val="000000"/>
      <w:sz w:val="22"/>
    </w:rPr>
  </w:style>
  <w:style w:type="paragraph" w:customStyle="1" w:styleId="PageNumber1">
    <w:name w:val="Page Number1"/>
    <w:basedOn w:val="a1"/>
    <w:pPr>
      <w:spacing w:line="180" w:lineRule="exact"/>
      <w:jc w:val="right"/>
    </w:pPr>
    <w:rPr>
      <w:color w:val="00558C"/>
    </w:rPr>
  </w:style>
  <w:style w:type="paragraph" w:customStyle="1" w:styleId="Editionnumber">
    <w:name w:val="Edition number"/>
    <w:basedOn w:val="a1"/>
    <w:rPr>
      <w:b/>
      <w:color w:val="00558C"/>
      <w:sz w:val="50"/>
      <w:szCs w:val="50"/>
    </w:rPr>
  </w:style>
  <w:style w:type="paragraph" w:customStyle="1" w:styleId="Editionnumber-footer">
    <w:name w:val="Edition number - footer"/>
    <w:basedOn w:val="a6"/>
    <w:next w:val="a1"/>
    <w:pPr>
      <w:framePr w:hSpace="142" w:wrap="around" w:hAnchor="margin" w:xAlign="center" w:yAlign="bottom"/>
      <w:spacing w:before="40" w:line="180" w:lineRule="exact"/>
      <w:suppressOverlap/>
    </w:pPr>
    <w:rPr>
      <w:b/>
      <w:color w:val="00558C"/>
      <w:sz w:val="15"/>
      <w:szCs w:val="15"/>
    </w:rPr>
  </w:style>
  <w:style w:type="paragraph" w:customStyle="1" w:styleId="Contents">
    <w:name w:val="Contents"/>
    <w:basedOn w:val="a5"/>
    <w:pPr>
      <w:pBdr>
        <w:bottom w:val="single" w:sz="8" w:space="12" w:color="00558C" w:themeColor="accent1"/>
      </w:pBdr>
      <w:spacing w:before="100" w:line="560" w:lineRule="exact"/>
    </w:pPr>
    <w:rPr>
      <w:b/>
      <w:caps/>
      <w:color w:val="009FE3"/>
      <w:sz w:val="56"/>
      <w:szCs w:val="56"/>
    </w:rPr>
  </w:style>
  <w:style w:type="paragraph" w:styleId="10">
    <w:name w:val="toc 1"/>
    <w:basedOn w:val="a1"/>
    <w:next w:val="a1"/>
    <w:uiPriority w:val="39"/>
    <w:pPr>
      <w:tabs>
        <w:tab w:val="right" w:leader="dot" w:pos="9781"/>
      </w:tabs>
      <w:spacing w:after="40" w:line="300" w:lineRule="atLeast"/>
      <w:ind w:left="425" w:right="425" w:hanging="425"/>
    </w:pPr>
    <w:rPr>
      <w:b/>
      <w:caps/>
      <w:noProof/>
      <w:color w:val="00558C"/>
      <w:sz w:val="22"/>
    </w:rPr>
  </w:style>
  <w:style w:type="paragraph" w:styleId="20">
    <w:name w:val="toc 2"/>
    <w:basedOn w:val="a1"/>
    <w:next w:val="a1"/>
    <w:autoRedefine/>
    <w:uiPriority w:val="39"/>
    <w:pPr>
      <w:tabs>
        <w:tab w:val="right" w:leader="dot" w:pos="9781"/>
      </w:tabs>
      <w:spacing w:after="40" w:line="300" w:lineRule="atLeast"/>
      <w:ind w:left="709" w:right="425" w:hanging="709"/>
    </w:pPr>
    <w:rPr>
      <w:noProof/>
      <w:color w:val="00558C"/>
      <w:sz w:val="22"/>
    </w:rPr>
  </w:style>
  <w:style w:type="character" w:styleId="aa">
    <w:name w:val="Hyperlink"/>
    <w:basedOn w:val="a2"/>
    <w:uiPriority w:val="99"/>
    <w:unhideWhenUsed/>
    <w:rPr>
      <w:color w:val="00558C"/>
      <w:u w:val="single"/>
    </w:rPr>
  </w:style>
  <w:style w:type="paragraph" w:styleId="30">
    <w:name w:val="List Number 3"/>
    <w:basedOn w:val="a1"/>
    <w:uiPriority w:val="99"/>
    <w:unhideWhenUsed/>
    <w:pPr>
      <w:contextualSpacing/>
    </w:pPr>
  </w:style>
  <w:style w:type="paragraph" w:styleId="ab">
    <w:name w:val="table of figures"/>
    <w:basedOn w:val="a1"/>
    <w:next w:val="a1"/>
    <w:uiPriority w:val="99"/>
    <w:pPr>
      <w:tabs>
        <w:tab w:val="right" w:leader="dot" w:pos="9781"/>
      </w:tabs>
      <w:spacing w:after="60"/>
      <w:ind w:left="1276" w:right="425" w:hanging="1276"/>
    </w:pPr>
    <w:rPr>
      <w:i/>
      <w:color w:val="00558C"/>
      <w:sz w:val="22"/>
    </w:rPr>
  </w:style>
  <w:style w:type="paragraph" w:customStyle="1" w:styleId="Tabletext">
    <w:name w:val="Table text"/>
    <w:basedOn w:val="a1"/>
    <w:qFormat/>
    <w:pPr>
      <w:spacing w:before="60" w:after="60"/>
      <w:ind w:left="113" w:right="113"/>
    </w:pPr>
    <w:rPr>
      <w:color w:val="000000"/>
      <w:sz w:val="20"/>
    </w:rPr>
  </w:style>
  <w:style w:type="paragraph" w:customStyle="1" w:styleId="Doicumentrevisiontabletitle">
    <w:name w:val="Doicument revision table title"/>
    <w:basedOn w:val="Tabletext"/>
    <w:rPr>
      <w:b/>
      <w:color w:val="00558C"/>
    </w:rPr>
  </w:style>
  <w:style w:type="table" w:styleId="11">
    <w:name w:val="Medium Shading 1"/>
    <w:basedOn w:val="a3"/>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ac">
    <w:name w:val="caption"/>
    <w:basedOn w:val="a1"/>
    <w:next w:val="a1"/>
    <w:uiPriority w:val="35"/>
    <w:rPr>
      <w:b/>
      <w:bCs/>
      <w:i/>
      <w:color w:val="575756"/>
      <w:sz w:val="22"/>
      <w:u w:val="single"/>
    </w:rPr>
  </w:style>
  <w:style w:type="paragraph" w:styleId="31">
    <w:name w:val="toc 3"/>
    <w:basedOn w:val="a1"/>
    <w:next w:val="a1"/>
    <w:uiPriority w:val="39"/>
    <w:unhideWhenUsed/>
    <w:pPr>
      <w:tabs>
        <w:tab w:val="right" w:leader="dot" w:pos="9781"/>
      </w:tabs>
      <w:spacing w:after="60"/>
      <w:ind w:left="1134" w:hanging="709"/>
    </w:pPr>
    <w:rPr>
      <w:color w:val="00558C"/>
    </w:rPr>
  </w:style>
  <w:style w:type="paragraph" w:customStyle="1" w:styleId="Listatext">
    <w:name w:val="List a text"/>
    <w:basedOn w:val="a1"/>
    <w:qFormat/>
    <w:pPr>
      <w:spacing w:after="120"/>
      <w:ind w:left="1134"/>
    </w:pPr>
    <w:rPr>
      <w:sz w:val="22"/>
    </w:rPr>
  </w:style>
  <w:style w:type="character" w:customStyle="1" w:styleId="Bullet2Char">
    <w:name w:val="Bullet 2 Char"/>
    <w:basedOn w:val="a2"/>
    <w:link w:val="Bullet2"/>
    <w:rPr>
      <w:color w:val="000000"/>
      <w:lang w:val="en-GB"/>
    </w:rPr>
  </w:style>
  <w:style w:type="paragraph" w:customStyle="1" w:styleId="AppendixHead2">
    <w:name w:val="Appendix Head 2"/>
    <w:basedOn w:val="Appendix"/>
    <w:next w:val="Heading2separationline"/>
    <w:qFormat/>
    <w:pPr>
      <w:numPr>
        <w:ilvl w:val="2"/>
      </w:numPr>
      <w:spacing w:after="120"/>
    </w:pPr>
    <w:rPr>
      <w:rFonts w:cs="Arial"/>
      <w:sz w:val="24"/>
      <w:lang w:eastAsia="en-GB"/>
    </w:rPr>
  </w:style>
  <w:style w:type="paragraph" w:customStyle="1" w:styleId="AppendixHead3">
    <w:name w:val="Appendix Head 3"/>
    <w:basedOn w:val="a1"/>
    <w:next w:val="a1"/>
    <w:qFormat/>
    <w:pPr>
      <w:numPr>
        <w:ilvl w:val="3"/>
        <w:numId w:val="6"/>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a1"/>
    <w:qFormat/>
    <w:pPr>
      <w:numPr>
        <w:ilvl w:val="4"/>
      </w:numPr>
    </w:pPr>
    <w:rPr>
      <w:smallCaps w:val="0"/>
      <w:sz w:val="22"/>
    </w:rPr>
  </w:style>
  <w:style w:type="paragraph" w:customStyle="1" w:styleId="AppendixHead5">
    <w:name w:val="Appendix Head 5"/>
    <w:basedOn w:val="AppendixHead4"/>
    <w:next w:val="a1"/>
    <w:qFormat/>
    <w:pPr>
      <w:ind w:left="1701" w:hanging="1701"/>
    </w:pPr>
    <w:rPr>
      <w:b w:val="0"/>
    </w:rPr>
  </w:style>
  <w:style w:type="paragraph" w:customStyle="1" w:styleId="Annex">
    <w:name w:val="Annex"/>
    <w:next w:val="a1"/>
    <w:link w:val="AnnexChar"/>
    <w:qFormat/>
    <w:pPr>
      <w:numPr>
        <w:numId w:val="7"/>
      </w:numPr>
      <w:spacing w:after="360"/>
    </w:pPr>
    <w:rPr>
      <w:b/>
      <w:caps/>
      <w:color w:val="00558C"/>
      <w:sz w:val="28"/>
      <w:lang w:val="en-GB"/>
    </w:rPr>
  </w:style>
  <w:style w:type="character" w:customStyle="1" w:styleId="AnnexChar">
    <w:name w:val="Annex Char"/>
    <w:basedOn w:val="a2"/>
    <w:link w:val="Annex"/>
    <w:rPr>
      <w:b/>
      <w:caps/>
      <w:color w:val="00558C"/>
      <w:sz w:val="28"/>
      <w:lang w:val="en-GB"/>
    </w:rPr>
  </w:style>
  <w:style w:type="paragraph" w:customStyle="1" w:styleId="AnnexHead2">
    <w:name w:val="Annex Head 2"/>
    <w:basedOn w:val="Annex"/>
    <w:next w:val="Heading1separationline"/>
    <w:qFormat/>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pPr>
      <w:numPr>
        <w:ilvl w:val="2"/>
      </w:numPr>
    </w:pPr>
    <w:rPr>
      <w:caps w:val="0"/>
      <w:smallCaps/>
    </w:rPr>
  </w:style>
  <w:style w:type="paragraph" w:styleId="ad">
    <w:name w:val="Body Text"/>
    <w:basedOn w:val="a1"/>
    <w:link w:val="Char2"/>
    <w:unhideWhenUsed/>
    <w:qFormat/>
    <w:pPr>
      <w:spacing w:after="120"/>
      <w:jc w:val="both"/>
    </w:pPr>
    <w:rPr>
      <w:sz w:val="22"/>
    </w:rPr>
  </w:style>
  <w:style w:type="character" w:customStyle="1" w:styleId="Char2">
    <w:name w:val="본문 Char"/>
    <w:basedOn w:val="a2"/>
    <w:link w:val="ad"/>
    <w:rPr>
      <w:lang w:val="en-GB"/>
    </w:rPr>
  </w:style>
  <w:style w:type="paragraph" w:customStyle="1" w:styleId="AnnexHead4">
    <w:name w:val="Annex Head 4"/>
    <w:basedOn w:val="AnnexHead3"/>
    <w:next w:val="ad"/>
    <w:qFormat/>
    <w:pPr>
      <w:numPr>
        <w:ilvl w:val="3"/>
      </w:numPr>
    </w:pPr>
    <w:rPr>
      <w:smallCaps w:val="0"/>
      <w:sz w:val="22"/>
    </w:rPr>
  </w:style>
  <w:style w:type="paragraph" w:customStyle="1" w:styleId="AnnexHead5">
    <w:name w:val="Annex Head 5"/>
    <w:basedOn w:val="a1"/>
    <w:next w:val="ad"/>
    <w:qFormat/>
    <w:pPr>
      <w:numPr>
        <w:ilvl w:val="4"/>
        <w:numId w:val="7"/>
      </w:numPr>
      <w:spacing w:before="120" w:after="120" w:line="240" w:lineRule="auto"/>
      <w:ind w:left="1701" w:hanging="1701"/>
    </w:pPr>
    <w:rPr>
      <w:rFonts w:eastAsia="Calibri" w:cs="Calibri"/>
      <w:color w:val="00558C"/>
      <w:sz w:val="22"/>
      <w:lang w:eastAsia="en-GB"/>
    </w:rPr>
  </w:style>
  <w:style w:type="character" w:styleId="ae">
    <w:name w:val="annotation reference"/>
    <w:basedOn w:val="a2"/>
    <w:unhideWhenUsed/>
    <w:rPr>
      <w:sz w:val="18"/>
      <w:szCs w:val="18"/>
      <w:lang w:val="en-GB"/>
    </w:rPr>
  </w:style>
  <w:style w:type="paragraph" w:styleId="af">
    <w:name w:val="annotation text"/>
    <w:basedOn w:val="a1"/>
    <w:link w:val="Char3"/>
    <w:unhideWhenUsed/>
    <w:pPr>
      <w:spacing w:line="240" w:lineRule="auto"/>
    </w:pPr>
    <w:rPr>
      <w:sz w:val="24"/>
      <w:szCs w:val="24"/>
    </w:rPr>
  </w:style>
  <w:style w:type="character" w:customStyle="1" w:styleId="Char3">
    <w:name w:val="메모 텍스트 Char"/>
    <w:basedOn w:val="a2"/>
    <w:link w:val="af"/>
    <w:rPr>
      <w:sz w:val="24"/>
      <w:szCs w:val="24"/>
      <w:lang w:val="en-GB"/>
    </w:rPr>
  </w:style>
  <w:style w:type="paragraph" w:styleId="af0">
    <w:name w:val="annotation subject"/>
    <w:basedOn w:val="af"/>
    <w:next w:val="af"/>
    <w:link w:val="Char4"/>
    <w:unhideWhenUsed/>
    <w:rPr>
      <w:b/>
      <w:bCs/>
      <w:sz w:val="20"/>
      <w:szCs w:val="20"/>
    </w:rPr>
  </w:style>
  <w:style w:type="character" w:customStyle="1" w:styleId="Char4">
    <w:name w:val="메모 주제 Char"/>
    <w:basedOn w:val="Char3"/>
    <w:link w:val="af0"/>
    <w:rPr>
      <w:b/>
      <w:bCs/>
      <w:sz w:val="20"/>
      <w:szCs w:val="20"/>
      <w:lang w:val="en-US"/>
    </w:rPr>
  </w:style>
  <w:style w:type="paragraph" w:styleId="32">
    <w:name w:val="Body Text Indent 3"/>
    <w:basedOn w:val="a1"/>
    <w:link w:val="3Char0"/>
    <w:unhideWhenUsed/>
    <w:pPr>
      <w:spacing w:after="120"/>
      <w:ind w:left="360"/>
    </w:pPr>
    <w:rPr>
      <w:sz w:val="16"/>
      <w:szCs w:val="16"/>
    </w:rPr>
  </w:style>
  <w:style w:type="character" w:customStyle="1" w:styleId="3Char0">
    <w:name w:val="본문 들여쓰기 3 Char"/>
    <w:basedOn w:val="a2"/>
    <w:link w:val="32"/>
    <w:semiHidden/>
    <w:rPr>
      <w:sz w:val="16"/>
      <w:szCs w:val="16"/>
      <w:lang w:val="en-GB"/>
    </w:rPr>
  </w:style>
  <w:style w:type="paragraph" w:customStyle="1" w:styleId="InsetList">
    <w:name w:val="Inset List"/>
    <w:basedOn w:val="a1"/>
    <w:qFormat/>
    <w:pPr>
      <w:numPr>
        <w:numId w:val="8"/>
      </w:numPr>
      <w:spacing w:after="120"/>
      <w:jc w:val="both"/>
    </w:pPr>
    <w:rPr>
      <w:sz w:val="22"/>
    </w:rPr>
  </w:style>
  <w:style w:type="paragraph" w:customStyle="1" w:styleId="ListofFigures">
    <w:name w:val="List of Figures"/>
    <w:basedOn w:val="a1"/>
    <w:next w:val="a1"/>
    <w:pPr>
      <w:spacing w:after="240" w:line="480" w:lineRule="atLeast"/>
    </w:pPr>
    <w:rPr>
      <w:b/>
      <w:color w:val="009FE3"/>
      <w:sz w:val="40"/>
      <w:szCs w:val="40"/>
    </w:rPr>
  </w:style>
  <w:style w:type="paragraph" w:customStyle="1" w:styleId="Tablecaption">
    <w:name w:val="Table caption"/>
    <w:basedOn w:val="ac"/>
    <w:next w:val="ad"/>
    <w:qFormat/>
    <w:pPr>
      <w:numPr>
        <w:numId w:val="9"/>
      </w:numPr>
      <w:tabs>
        <w:tab w:val="left" w:pos="851"/>
      </w:tabs>
      <w:spacing w:before="240" w:after="240"/>
      <w:jc w:val="center"/>
    </w:pPr>
    <w:rPr>
      <w:b w:val="0"/>
      <w:u w:val="none"/>
    </w:rPr>
  </w:style>
  <w:style w:type="paragraph" w:styleId="a">
    <w:name w:val="List Number"/>
    <w:basedOn w:val="a1"/>
    <w:semiHidden/>
    <w:pPr>
      <w:numPr>
        <w:numId w:val="10"/>
      </w:numPr>
      <w:contextualSpacing/>
    </w:pPr>
  </w:style>
  <w:style w:type="paragraph" w:styleId="40">
    <w:name w:val="toc 4"/>
    <w:basedOn w:val="a1"/>
    <w:next w:val="a1"/>
    <w:autoRedefine/>
    <w:uiPriority w:val="39"/>
    <w:unhideWhenUsed/>
    <w:pPr>
      <w:tabs>
        <w:tab w:val="right" w:leader="dot" w:pos="9781"/>
        <w:tab w:val="right" w:leader="dot" w:pos="10195"/>
      </w:tabs>
      <w:ind w:left="1418" w:right="425" w:hanging="1418"/>
    </w:pPr>
    <w:rPr>
      <w:b/>
      <w:caps/>
      <w:color w:val="00558C"/>
      <w:sz w:val="22"/>
    </w:rPr>
  </w:style>
  <w:style w:type="paragraph" w:styleId="af1">
    <w:name w:val="footnote text"/>
    <w:basedOn w:val="a1"/>
    <w:link w:val="Char5"/>
    <w:uiPriority w:val="99"/>
    <w:unhideWhenUsed/>
    <w:pPr>
      <w:tabs>
        <w:tab w:val="left" w:pos="425"/>
      </w:tabs>
      <w:spacing w:line="240" w:lineRule="auto"/>
      <w:ind w:left="425" w:hanging="425"/>
    </w:pPr>
    <w:rPr>
      <w:szCs w:val="24"/>
      <w:vertAlign w:val="superscript"/>
    </w:rPr>
  </w:style>
  <w:style w:type="character" w:customStyle="1" w:styleId="Char5">
    <w:name w:val="각주 텍스트 Char"/>
    <w:basedOn w:val="a2"/>
    <w:link w:val="af1"/>
    <w:uiPriority w:val="99"/>
    <w:rPr>
      <w:sz w:val="18"/>
      <w:szCs w:val="24"/>
      <w:vertAlign w:val="superscript"/>
      <w:lang w:val="en-GB"/>
    </w:rPr>
  </w:style>
  <w:style w:type="character" w:styleId="af2">
    <w:name w:val="footnote reference"/>
    <w:uiPriority w:val="99"/>
    <w:rPr>
      <w:rFonts w:asciiTheme="minorHAnsi" w:hAnsiTheme="minorHAnsi"/>
      <w:sz w:val="20"/>
      <w:vertAlign w:val="superscript"/>
    </w:rPr>
  </w:style>
  <w:style w:type="character" w:styleId="af3">
    <w:name w:val="page number"/>
    <w:rPr>
      <w:rFonts w:asciiTheme="minorHAnsi" w:hAnsiTheme="minorHAnsi"/>
      <w:sz w:val="15"/>
    </w:rPr>
  </w:style>
  <w:style w:type="paragraph" w:customStyle="1" w:styleId="Footereditionno">
    <w:name w:val="Footer edition no."/>
    <w:basedOn w:val="a1"/>
    <w:pPr>
      <w:tabs>
        <w:tab w:val="right" w:pos="10206"/>
      </w:tabs>
    </w:pPr>
    <w:rPr>
      <w:b/>
      <w:color w:val="00558C"/>
      <w:sz w:val="15"/>
    </w:rPr>
  </w:style>
  <w:style w:type="paragraph" w:customStyle="1" w:styleId="Lista">
    <w:name w:val="List a"/>
    <w:basedOn w:val="a1"/>
    <w:qFormat/>
    <w:pPr>
      <w:numPr>
        <w:ilvl w:val="1"/>
        <w:numId w:val="11"/>
      </w:numPr>
      <w:spacing w:after="120" w:line="240" w:lineRule="auto"/>
      <w:jc w:val="both"/>
    </w:pPr>
    <w:rPr>
      <w:rFonts w:eastAsia="Times New Roman" w:cs="Times New Roman"/>
      <w:sz w:val="22"/>
      <w:szCs w:val="20"/>
      <w:lang w:eastAsia="en-GB"/>
    </w:rPr>
  </w:style>
  <w:style w:type="numbering" w:styleId="a0">
    <w:name w:val="Outline List 3"/>
    <w:basedOn w:val="a4"/>
    <w:pPr>
      <w:numPr>
        <w:numId w:val="12"/>
      </w:numPr>
    </w:pPr>
  </w:style>
  <w:style w:type="paragraph" w:styleId="50">
    <w:name w:val="toc 5"/>
    <w:basedOn w:val="a1"/>
    <w:next w:val="a1"/>
    <w:autoRedefine/>
    <w:uiPriority w:val="39"/>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60">
    <w:name w:val="toc 6"/>
    <w:basedOn w:val="a1"/>
    <w:next w:val="a1"/>
    <w:autoRedefine/>
    <w:pPr>
      <w:spacing w:line="240" w:lineRule="auto"/>
      <w:ind w:left="960"/>
    </w:pPr>
    <w:rPr>
      <w:rFonts w:ascii="Arial" w:eastAsia="Times New Roman" w:hAnsi="Arial" w:cs="Times New Roman"/>
      <w:sz w:val="20"/>
      <w:szCs w:val="20"/>
    </w:rPr>
  </w:style>
  <w:style w:type="paragraph" w:styleId="70">
    <w:name w:val="toc 7"/>
    <w:basedOn w:val="a1"/>
    <w:next w:val="a1"/>
    <w:autoRedefine/>
    <w:pPr>
      <w:spacing w:line="240" w:lineRule="auto"/>
      <w:ind w:left="1200"/>
    </w:pPr>
    <w:rPr>
      <w:rFonts w:ascii="Arial" w:eastAsia="Times New Roman" w:hAnsi="Arial" w:cs="Times New Roman"/>
      <w:sz w:val="20"/>
      <w:szCs w:val="20"/>
    </w:rPr>
  </w:style>
  <w:style w:type="paragraph" w:styleId="80">
    <w:name w:val="toc 8"/>
    <w:basedOn w:val="a1"/>
    <w:next w:val="a1"/>
    <w:autoRedefine/>
    <w:pPr>
      <w:spacing w:line="240" w:lineRule="auto"/>
      <w:ind w:left="1440"/>
    </w:pPr>
    <w:rPr>
      <w:rFonts w:ascii="Arial" w:eastAsia="Times New Roman" w:hAnsi="Arial" w:cs="Times New Roman"/>
      <w:sz w:val="20"/>
      <w:szCs w:val="20"/>
    </w:rPr>
  </w:style>
  <w:style w:type="paragraph" w:styleId="90">
    <w:name w:val="toc 9"/>
    <w:basedOn w:val="a1"/>
    <w:next w:val="a1"/>
    <w:autoRedefine/>
    <w:pPr>
      <w:spacing w:line="240" w:lineRule="auto"/>
      <w:ind w:left="1680"/>
    </w:pPr>
    <w:rPr>
      <w:rFonts w:ascii="Arial" w:eastAsia="Times New Roman" w:hAnsi="Arial" w:cs="Times New Roman"/>
      <w:sz w:val="20"/>
      <w:szCs w:val="20"/>
    </w:rPr>
  </w:style>
  <w:style w:type="paragraph" w:customStyle="1" w:styleId="Listi">
    <w:name w:val="List i"/>
    <w:basedOn w:val="Listitext"/>
    <w:qFormat/>
    <w:pPr>
      <w:numPr>
        <w:ilvl w:val="2"/>
        <w:numId w:val="11"/>
      </w:numPr>
      <w:ind w:left="1701" w:hanging="425"/>
    </w:pPr>
  </w:style>
  <w:style w:type="paragraph" w:customStyle="1" w:styleId="Listitext">
    <w:name w:val="List i text"/>
    <w:basedOn w:val="a1"/>
    <w:qFormat/>
    <w:pPr>
      <w:ind w:left="2268" w:hanging="567"/>
    </w:pPr>
    <w:rPr>
      <w:sz w:val="20"/>
    </w:rPr>
  </w:style>
  <w:style w:type="paragraph" w:customStyle="1" w:styleId="Bullet1text">
    <w:name w:val="Bullet 1 text"/>
    <w:basedOn w:val="a1"/>
    <w:qFormat/>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a1"/>
    <w:qFormat/>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a1"/>
    <w:qFormat/>
    <w:pPr>
      <w:numPr>
        <w:numId w:val="1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a1"/>
    <w:qFormat/>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a1"/>
    <w:qFormat/>
    <w:pPr>
      <w:numPr>
        <w:numId w:val="14"/>
      </w:numPr>
      <w:spacing w:after="120" w:line="240" w:lineRule="auto"/>
      <w:jc w:val="both"/>
    </w:pPr>
    <w:rPr>
      <w:rFonts w:eastAsia="Times New Roman" w:cs="Times New Roman"/>
      <w:sz w:val="22"/>
      <w:szCs w:val="20"/>
      <w:lang w:eastAsia="en-GB"/>
    </w:rPr>
  </w:style>
  <w:style w:type="paragraph" w:customStyle="1" w:styleId="List1text">
    <w:name w:val="List 1 text"/>
    <w:basedOn w:val="a1"/>
    <w:qFormat/>
    <w:pPr>
      <w:spacing w:after="120" w:line="240" w:lineRule="auto"/>
      <w:ind w:left="567"/>
      <w:jc w:val="both"/>
    </w:pPr>
    <w:rPr>
      <w:rFonts w:eastAsia="Times New Roman" w:cs="Times New Roman"/>
      <w:sz w:val="22"/>
      <w:szCs w:val="20"/>
      <w:lang w:eastAsia="en-GB"/>
    </w:rPr>
  </w:style>
  <w:style w:type="paragraph" w:styleId="af4">
    <w:name w:val="Document Map"/>
    <w:basedOn w:val="a1"/>
    <w:link w:val="Char6"/>
    <w:pPr>
      <w:shd w:val="clear" w:color="auto" w:fill="000080"/>
      <w:spacing w:line="240" w:lineRule="auto"/>
    </w:pPr>
    <w:rPr>
      <w:rFonts w:ascii="Tahoma" w:eastAsia="Times New Roman" w:hAnsi="Tahoma" w:cs="Times New Roman"/>
      <w:sz w:val="20"/>
      <w:szCs w:val="24"/>
      <w:lang w:val="de-DE" w:eastAsia="de-DE"/>
    </w:rPr>
  </w:style>
  <w:style w:type="character" w:customStyle="1" w:styleId="Char6">
    <w:name w:val="문서 구조 Char"/>
    <w:basedOn w:val="a2"/>
    <w:link w:val="af4"/>
    <w:rPr>
      <w:rFonts w:ascii="Tahoma" w:eastAsia="Times New Roman" w:hAnsi="Tahoma" w:cs="Times New Roman"/>
      <w:sz w:val="20"/>
      <w:szCs w:val="24"/>
      <w:shd w:val="clear" w:color="auto" w:fill="000080"/>
      <w:lang w:val="de-DE" w:eastAsia="de-DE"/>
    </w:rPr>
  </w:style>
  <w:style w:type="character" w:styleId="af5">
    <w:name w:val="FollowedHyperlink"/>
    <w:rPr>
      <w:color w:val="800080"/>
      <w:u w:val="single"/>
    </w:rPr>
  </w:style>
  <w:style w:type="paragraph" w:styleId="af6">
    <w:name w:val="Normal (Web)"/>
    <w:basedOn w:val="a1"/>
    <w:uiPriority w:val="99"/>
    <w:pPr>
      <w:spacing w:line="240" w:lineRule="auto"/>
    </w:pPr>
    <w:rPr>
      <w:rFonts w:ascii="Arial" w:eastAsia="Times New Roman" w:hAnsi="Arial" w:cs="Times New Roman"/>
      <w:sz w:val="22"/>
      <w:szCs w:val="24"/>
    </w:rPr>
  </w:style>
  <w:style w:type="paragraph" w:customStyle="1" w:styleId="TableofTables">
    <w:name w:val="Table of Tables"/>
    <w:basedOn w:val="ab"/>
    <w:pPr>
      <w:tabs>
        <w:tab w:val="left" w:pos="1134"/>
        <w:tab w:val="right" w:pos="9781"/>
      </w:tabs>
    </w:pPr>
  </w:style>
  <w:style w:type="character" w:styleId="af7">
    <w:name w:val="Emphasis"/>
    <w:rPr>
      <w:i/>
      <w:iCs/>
    </w:rPr>
  </w:style>
  <w:style w:type="character" w:styleId="HTML">
    <w:name w:val="HTML Cite"/>
    <w:rPr>
      <w:i/>
      <w:iCs/>
    </w:rPr>
  </w:style>
  <w:style w:type="paragraph" w:customStyle="1" w:styleId="Default">
    <w:name w:val="Default"/>
    <w:pPr>
      <w:autoSpaceDE w:val="0"/>
      <w:autoSpaceDN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a3"/>
    <w:next w:val="a8"/>
    <w:uiPriority w:val="59"/>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
    <w:name w:val="TOC Heading"/>
    <w:basedOn w:val="1"/>
    <w:next w:val="a1"/>
    <w:uiPriority w:val="39"/>
    <w:unhideWhenUsed/>
    <w:qFormat/>
    <w:pPr>
      <w:numPr>
        <w:numId w:val="0"/>
      </w:numPr>
      <w:spacing w:before="480" w:line="276" w:lineRule="auto"/>
      <w:outlineLvl w:val="9"/>
    </w:pPr>
    <w:rPr>
      <w:caps w:val="0"/>
      <w:color w:val="004069"/>
      <w:szCs w:val="28"/>
      <w:lang w:val="sv-SE"/>
    </w:rPr>
  </w:style>
  <w:style w:type="paragraph" w:customStyle="1" w:styleId="Tableinsetlist">
    <w:name w:val="Table inset list"/>
    <w:basedOn w:val="InsetList"/>
    <w:pPr>
      <w:numPr>
        <w:numId w:val="15"/>
      </w:numPr>
      <w:spacing w:before="120"/>
      <w:contextualSpacing/>
    </w:pPr>
    <w:rPr>
      <w:sz w:val="20"/>
    </w:rPr>
  </w:style>
  <w:style w:type="paragraph" w:customStyle="1" w:styleId="Textedesaisie">
    <w:name w:val="Texte de saisie"/>
    <w:basedOn w:val="a1"/>
    <w:link w:val="TextedesaisieCar"/>
    <w:rPr>
      <w:color w:val="000000"/>
      <w:sz w:val="22"/>
    </w:rPr>
  </w:style>
  <w:style w:type="character" w:customStyle="1" w:styleId="TextedesaisieCar">
    <w:name w:val="Texte de saisie Car"/>
    <w:basedOn w:val="a2"/>
    <w:link w:val="Textedesaisie"/>
    <w:rPr>
      <w:color w:val="000000"/>
      <w:lang w:val="en-GB"/>
    </w:rPr>
  </w:style>
  <w:style w:type="paragraph" w:customStyle="1" w:styleId="AnnexTablecaption">
    <w:name w:val="Annex Table caption"/>
    <w:basedOn w:val="ad"/>
    <w:qFormat/>
    <w:pPr>
      <w:numPr>
        <w:numId w:val="16"/>
      </w:numPr>
      <w:jc w:val="center"/>
    </w:pPr>
    <w:rPr>
      <w:i/>
      <w:color w:val="00558C"/>
      <w:lang w:eastAsia="en-GB"/>
    </w:rPr>
  </w:style>
  <w:style w:type="paragraph" w:customStyle="1" w:styleId="Figurecaption">
    <w:name w:val="Figure caption"/>
    <w:basedOn w:val="ac"/>
    <w:next w:val="ad"/>
    <w:qFormat/>
    <w:pPr>
      <w:numPr>
        <w:numId w:val="17"/>
      </w:numPr>
      <w:spacing w:before="240" w:after="240"/>
      <w:jc w:val="center"/>
    </w:pPr>
    <w:rPr>
      <w:b w:val="0"/>
      <w:u w:val="none"/>
    </w:rPr>
  </w:style>
  <w:style w:type="paragraph" w:styleId="af8">
    <w:name w:val="No Spacing"/>
    <w:uiPriority w:val="1"/>
    <w:pPr>
      <w:spacing w:after="0" w:line="240" w:lineRule="auto"/>
    </w:pPr>
    <w:rPr>
      <w:sz w:val="18"/>
      <w:lang w:val="en-GB"/>
    </w:rPr>
  </w:style>
  <w:style w:type="paragraph" w:customStyle="1" w:styleId="Abbreviations">
    <w:name w:val="Abbreviations"/>
    <w:basedOn w:val="a1"/>
    <w:qFormat/>
    <w:pPr>
      <w:spacing w:after="60"/>
      <w:ind w:left="1418" w:hanging="1418"/>
    </w:pPr>
    <w:rPr>
      <w:sz w:val="22"/>
    </w:rPr>
  </w:style>
  <w:style w:type="paragraph" w:customStyle="1" w:styleId="Tableheading">
    <w:name w:val="Table heading"/>
    <w:basedOn w:val="a1"/>
    <w:qFormat/>
    <w:pPr>
      <w:spacing w:before="60" w:after="60"/>
      <w:ind w:left="113" w:right="113"/>
      <w:jc w:val="center"/>
    </w:pPr>
    <w:rPr>
      <w:b/>
      <w:color w:val="00558C"/>
      <w:sz w:val="20"/>
      <w:lang w:val="en-US"/>
    </w:rPr>
  </w:style>
  <w:style w:type="paragraph" w:customStyle="1" w:styleId="Appendix">
    <w:name w:val="Appendix"/>
    <w:next w:val="ad"/>
    <w:qFormat/>
    <w:pPr>
      <w:numPr>
        <w:numId w:val="6"/>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a1"/>
    <w:pPr>
      <w:pBdr>
        <w:top w:val="single" w:sz="4" w:space="1" w:color="auto"/>
      </w:pBdr>
      <w:tabs>
        <w:tab w:val="right" w:pos="15309"/>
      </w:tabs>
    </w:pPr>
    <w:rPr>
      <w:b/>
      <w:color w:val="00558C"/>
      <w:sz w:val="15"/>
    </w:rPr>
  </w:style>
  <w:style w:type="paragraph" w:customStyle="1" w:styleId="Documentnumber">
    <w:name w:val="Document number"/>
    <w:basedOn w:val="a1"/>
    <w:next w:val="a1"/>
    <w:rPr>
      <w:caps/>
      <w:color w:val="00558C"/>
      <w:sz w:val="50"/>
    </w:rPr>
  </w:style>
  <w:style w:type="paragraph" w:customStyle="1" w:styleId="Documentdate">
    <w:name w:val="Document date"/>
    <w:basedOn w:val="a1"/>
    <w:rPr>
      <w:b/>
      <w:color w:val="00558C"/>
      <w:sz w:val="28"/>
    </w:rPr>
  </w:style>
  <w:style w:type="paragraph" w:customStyle="1" w:styleId="Footerportrait">
    <w:name w:val="Footer portrait"/>
    <w:basedOn w:val="a1"/>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pPr>
      <w:ind w:left="0" w:right="0"/>
    </w:pPr>
    <w:rPr>
      <w:b w:val="0"/>
      <w:color w:val="00558C"/>
    </w:rPr>
  </w:style>
  <w:style w:type="character" w:styleId="af9">
    <w:name w:val="Placeholder Text"/>
    <w:basedOn w:val="a2"/>
    <w:uiPriority w:val="99"/>
    <w:semiHidden/>
    <w:rPr>
      <w:color w:val="808080"/>
    </w:rPr>
  </w:style>
  <w:style w:type="paragraph" w:customStyle="1" w:styleId="Style1">
    <w:name w:val="Style1"/>
    <w:basedOn w:val="Tableheading"/>
  </w:style>
  <w:style w:type="paragraph" w:customStyle="1" w:styleId="Style2">
    <w:name w:val="Style2"/>
    <w:basedOn w:val="31"/>
    <w:autoRedefine/>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ionline"/>
    <w:pPr>
      <w:ind w:right="14317"/>
    </w:pPr>
  </w:style>
  <w:style w:type="paragraph" w:styleId="afa">
    <w:name w:val="Title"/>
    <w:basedOn w:val="a1"/>
    <w:link w:val="Char7"/>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Char7">
    <w:name w:val="제목 Char"/>
    <w:basedOn w:val="a2"/>
    <w:link w:val="afa"/>
    <w:rPr>
      <w:rFonts w:ascii="Arial" w:eastAsia="Times New Roman" w:hAnsi="Arial" w:cs="Arial"/>
      <w:b/>
      <w:bCs/>
      <w:kern w:val="28"/>
      <w:sz w:val="32"/>
      <w:szCs w:val="32"/>
      <w:lang w:val="en-GB" w:eastAsia="en-GB"/>
    </w:rPr>
  </w:style>
  <w:style w:type="paragraph" w:customStyle="1" w:styleId="Korrektur1">
    <w:name w:val="Korrektur1"/>
    <w:hidden/>
    <w:uiPriority w:val="99"/>
    <w:semiHidden/>
    <w:pPr>
      <w:spacing w:after="0" w:line="240" w:lineRule="auto"/>
    </w:pPr>
    <w:rPr>
      <w:sz w:val="18"/>
      <w:lang w:val="en-GB"/>
    </w:rPr>
  </w:style>
  <w:style w:type="paragraph" w:customStyle="1" w:styleId="Referencetext">
    <w:name w:val="Reference text"/>
    <w:basedOn w:val="a1"/>
    <w:autoRedefine/>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6"/>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a1"/>
    <w:link w:val="MRNChar"/>
    <w:rPr>
      <w:b/>
      <w:color w:val="00558C"/>
      <w:sz w:val="28"/>
    </w:rPr>
  </w:style>
  <w:style w:type="character" w:customStyle="1" w:styleId="MRNChar">
    <w:name w:val="MRN Char"/>
    <w:basedOn w:val="a2"/>
    <w:link w:val="MRN"/>
    <w:rPr>
      <w:b/>
      <w:color w:val="00558C"/>
      <w:sz w:val="28"/>
      <w:lang w:val="en-GB"/>
    </w:rPr>
  </w:style>
  <w:style w:type="paragraph" w:customStyle="1" w:styleId="Revokes">
    <w:name w:val="Revokes"/>
    <w:basedOn w:val="Documentdate"/>
    <w:link w:val="RevokesChar"/>
    <w:rPr>
      <w:i/>
    </w:rPr>
  </w:style>
  <w:style w:type="character" w:customStyle="1" w:styleId="RevokesChar">
    <w:name w:val="Revokes Char"/>
    <w:basedOn w:val="a2"/>
    <w:link w:val="Revokes"/>
    <w:rPr>
      <w:b/>
      <w:i/>
      <w:color w:val="00558C"/>
      <w:sz w:val="28"/>
      <w:lang w:val="en-GB"/>
    </w:rPr>
  </w:style>
  <w:style w:type="paragraph" w:customStyle="1" w:styleId="Reference">
    <w:name w:val="Reference"/>
    <w:basedOn w:val="a1"/>
    <w:qFormat/>
    <w:pPr>
      <w:numPr>
        <w:numId w:val="18"/>
      </w:numPr>
      <w:spacing w:before="120" w:after="60" w:line="240" w:lineRule="auto"/>
      <w:jc w:val="both"/>
    </w:pPr>
    <w:rPr>
      <w:rFonts w:eastAsia="Times New Roman" w:cs="Times New Roman"/>
      <w:sz w:val="22"/>
      <w:szCs w:val="20"/>
    </w:rPr>
  </w:style>
  <w:style w:type="paragraph" w:customStyle="1" w:styleId="Equation">
    <w:name w:val="Equation"/>
    <w:basedOn w:val="ad"/>
    <w:next w:val="ad"/>
    <w:link w:val="EquationChar"/>
    <w:qFormat/>
    <w:pPr>
      <w:numPr>
        <w:numId w:val="19"/>
      </w:numPr>
      <w:spacing w:before="60"/>
      <w:jc w:val="right"/>
    </w:pPr>
  </w:style>
  <w:style w:type="character" w:customStyle="1" w:styleId="EquationChar">
    <w:name w:val="Equation Char"/>
    <w:basedOn w:val="Char2"/>
    <w:link w:val="Equation"/>
    <w:rPr>
      <w:lang w:val="en-GB"/>
    </w:rPr>
  </w:style>
  <w:style w:type="paragraph" w:customStyle="1" w:styleId="Furtherreading">
    <w:name w:val="Further reading"/>
    <w:basedOn w:val="ad"/>
    <w:link w:val="FurtherreadingChar"/>
    <w:qFormat/>
    <w:pPr>
      <w:numPr>
        <w:numId w:val="20"/>
      </w:numPr>
      <w:spacing w:before="60"/>
    </w:pPr>
  </w:style>
  <w:style w:type="character" w:customStyle="1" w:styleId="FurtherreadingChar">
    <w:name w:val="Further reading Char"/>
    <w:basedOn w:val="Char2"/>
    <w:link w:val="Furtherreading"/>
    <w:rPr>
      <w:lang w:val="en-GB"/>
    </w:rPr>
  </w:style>
  <w:style w:type="paragraph" w:customStyle="1" w:styleId="Documentrevisiontabletitle">
    <w:name w:val="Document revision table title"/>
    <w:basedOn w:val="a1"/>
    <w:pPr>
      <w:spacing w:before="60" w:after="60"/>
      <w:ind w:left="113" w:right="113"/>
    </w:pPr>
    <w:rPr>
      <w:b/>
      <w:color w:val="00558C"/>
      <w:sz w:val="20"/>
    </w:rPr>
  </w:style>
  <w:style w:type="paragraph" w:customStyle="1" w:styleId="AnnexFigureCaption">
    <w:name w:val="Annex Figure Caption"/>
    <w:basedOn w:val="ad"/>
    <w:link w:val="AnnexFigureCaptionChar"/>
    <w:qFormat/>
    <w:pPr>
      <w:numPr>
        <w:numId w:val="21"/>
      </w:numPr>
      <w:jc w:val="center"/>
    </w:pPr>
    <w:rPr>
      <w:i/>
      <w:color w:val="00558C"/>
      <w:lang w:eastAsia="en-GB"/>
    </w:rPr>
  </w:style>
  <w:style w:type="character" w:customStyle="1" w:styleId="AnnexFigureCaptionChar">
    <w:name w:val="Annex Figure Caption Char"/>
    <w:basedOn w:val="Char2"/>
    <w:link w:val="AnnexFigureCaption"/>
    <w:rPr>
      <w:i/>
      <w:color w:val="00558C"/>
      <w:lang w:val="en-GB" w:eastAsia="en-GB"/>
    </w:rPr>
  </w:style>
  <w:style w:type="paragraph" w:styleId="12">
    <w:name w:val="index 1"/>
    <w:basedOn w:val="a1"/>
    <w:next w:val="a1"/>
    <w:autoRedefine/>
    <w:semiHidden/>
    <w:unhideWhenUsed/>
    <w:pPr>
      <w:spacing w:line="240" w:lineRule="auto"/>
      <w:ind w:left="180" w:hanging="180"/>
    </w:pPr>
  </w:style>
  <w:style w:type="paragraph" w:customStyle="1" w:styleId="AppendixHead1">
    <w:name w:val="Appendix Head 1"/>
    <w:basedOn w:val="a1"/>
    <w:next w:val="Heading1separationline"/>
    <w:qFormat/>
    <w:pPr>
      <w:numPr>
        <w:ilvl w:val="1"/>
        <w:numId w:val="6"/>
      </w:numPr>
      <w:spacing w:before="120" w:after="120" w:line="240" w:lineRule="auto"/>
    </w:pPr>
    <w:rPr>
      <w:rFonts w:eastAsia="Calibri" w:cs="Arial"/>
      <w:b/>
      <w:caps/>
      <w:color w:val="00558C"/>
      <w:sz w:val="28"/>
      <w:lang w:eastAsia="en-GB"/>
    </w:rPr>
  </w:style>
  <w:style w:type="paragraph" w:customStyle="1" w:styleId="EmphasisParagraph">
    <w:name w:val="Emphasis Paragraph"/>
    <w:basedOn w:val="ad"/>
    <w:next w:val="ad"/>
    <w:link w:val="EmphasisParagraphChar"/>
    <w:pPr>
      <w:ind w:left="425" w:right="709"/>
    </w:pPr>
    <w:rPr>
      <w:i/>
    </w:rPr>
  </w:style>
  <w:style w:type="character" w:customStyle="1" w:styleId="EmphasisParagraphChar">
    <w:name w:val="Emphasis Paragraph Char"/>
    <w:basedOn w:val="Char2"/>
    <w:link w:val="EmphasisParagraph"/>
    <w:rPr>
      <w:i/>
      <w:lang w:val="en-GB"/>
    </w:rPr>
  </w:style>
  <w:style w:type="paragraph" w:customStyle="1" w:styleId="Quotationparagraph">
    <w:name w:val="Quotation paragraph"/>
    <w:basedOn w:val="ad"/>
    <w:link w:val="QuotationparagraphChar"/>
    <w:qFormat/>
    <w:pPr>
      <w:suppressAutoHyphens/>
      <w:ind w:left="567" w:right="707"/>
    </w:pPr>
  </w:style>
  <w:style w:type="character" w:customStyle="1" w:styleId="QuotationparagraphChar">
    <w:name w:val="Quotation paragraph Char"/>
    <w:basedOn w:val="Char2"/>
    <w:link w:val="Quotationparagraph"/>
    <w:rPr>
      <w:lang w:val="en-GB"/>
    </w:rPr>
  </w:style>
  <w:style w:type="paragraph" w:customStyle="1" w:styleId="List1-recommendation">
    <w:name w:val="List 1 - recommendation"/>
    <w:basedOn w:val="a1"/>
    <w:qFormat/>
    <w:pPr>
      <w:numPr>
        <w:numId w:val="22"/>
      </w:numPr>
      <w:spacing w:after="120"/>
    </w:pPr>
    <w:rPr>
      <w:sz w:val="24"/>
    </w:rPr>
  </w:style>
  <w:style w:type="paragraph" w:customStyle="1" w:styleId="Lista-recommendation">
    <w:name w:val="List a - recommendation"/>
    <w:basedOn w:val="a1"/>
    <w:qFormat/>
    <w:pPr>
      <w:numPr>
        <w:ilvl w:val="1"/>
        <w:numId w:val="22"/>
      </w:numPr>
      <w:spacing w:after="120" w:line="240" w:lineRule="auto"/>
      <w:jc w:val="both"/>
    </w:pPr>
    <w:rPr>
      <w:rFonts w:eastAsia="Times New Roman" w:cs="Times New Roman"/>
      <w:sz w:val="22"/>
      <w:szCs w:val="20"/>
      <w:lang w:eastAsia="en-GB"/>
    </w:rPr>
  </w:style>
  <w:style w:type="paragraph" w:customStyle="1" w:styleId="Bullet1-recommendation">
    <w:name w:val="Bullet 1 - recommendation"/>
    <w:basedOn w:val="a1"/>
    <w:qFormat/>
    <w:pPr>
      <w:spacing w:after="120"/>
      <w:ind w:left="992" w:hanging="425"/>
    </w:pPr>
    <w:rPr>
      <w:sz w:val="22"/>
    </w:rPr>
  </w:style>
  <w:style w:type="paragraph" w:customStyle="1" w:styleId="Bullet2-recommendation">
    <w:name w:val="Bullet 2 - recommendation"/>
    <w:basedOn w:val="a1"/>
    <w:qFormat/>
    <w:pPr>
      <w:numPr>
        <w:numId w:val="23"/>
      </w:numPr>
      <w:spacing w:after="120"/>
    </w:pPr>
    <w:rPr>
      <w:color w:val="000000"/>
      <w:sz w:val="22"/>
    </w:rPr>
  </w:style>
  <w:style w:type="paragraph" w:styleId="afb">
    <w:name w:val="List Paragraph"/>
    <w:basedOn w:val="a1"/>
    <w:uiPriority w:val="34"/>
    <w:pPr>
      <w:ind w:left="851"/>
    </w:pPr>
  </w:style>
  <w:style w:type="paragraph" w:styleId="afc">
    <w:name w:val="Revision"/>
    <w:hidden/>
    <w:uiPriority w:val="99"/>
    <w:semiHidden/>
    <w:rsid w:val="00D15BD0"/>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oter" Target="footer6.xml"/><Relationship Id="rId33"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1.xml"/><Relationship Id="rId32"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8.xml"/><Relationship Id="rId31"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s://en.wikipedia.org/wiki/Radio-controlled_vehicle" TargetMode="External"/><Relationship Id="rId27" Type="http://schemas.openxmlformats.org/officeDocument/2006/relationships/footer" Target="footer7.xml"/><Relationship Id="rId30" Type="http://schemas.openxmlformats.org/officeDocument/2006/relationships/theme" Target="theme/theme1.xml"/><Relationship Id="rId8"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font script="Jpan" typeface=""/>
        <a:font script="Hang" typeface=""/>
        <a:font script="Hans" typeface=""/>
        <a:font script="Hant" typeface=""/>
        <a:font script="Arab" typeface=""/>
        <a:font script="Hebr" typeface=""/>
        <a:font script="Thai" typeface=""/>
        <a:font script="Ethi" typeface=""/>
        <a:font script="Beng" typeface=""/>
        <a:font script="Gujr" typeface=""/>
        <a:font script="Khmr" typeface=""/>
        <a:font script="Knda" typeface=""/>
        <a:font script="Guru" typeface=""/>
        <a:font script="Cans" typeface=""/>
        <a:font script="Cher" typeface=""/>
        <a:font script="Yiii" typeface=""/>
        <a:font script="Tibt" typeface=""/>
        <a:font script="Thaa" typeface=""/>
        <a:font script="Deva" typeface=""/>
        <a:font script="Telu" typeface=""/>
        <a:font script="Taml" typeface=""/>
        <a:font script="Syrc" typeface=""/>
        <a:font script="Orya" typeface=""/>
        <a:font script="Mlym" typeface=""/>
        <a:font script="Laoo" typeface=""/>
        <a:font script="Sinh" typeface=""/>
        <a:font script="Mong" typeface=""/>
        <a:font script="Viet" typeface=""/>
        <a:font script="Uigh" typeface=""/>
        <a:font script="Geor" typeface=""/>
        <a:font script="Mymr" typeface=""/>
      </a:majorFont>
      <a:minorFont>
        <a:latin typeface="Calibri"/>
        <a:ea typeface=""/>
        <a:cs typeface=""/>
        <a:font script="Jpan" typeface=""/>
        <a:font script="Hang" typeface=""/>
        <a:font script="Hans" typeface=""/>
        <a:font script="Hant" typeface=""/>
        <a:font script="Arab" typeface=""/>
        <a:font script="Hebr" typeface=""/>
        <a:font script="Thai" typeface=""/>
        <a:font script="Ethi" typeface=""/>
        <a:font script="Beng" typeface=""/>
        <a:font script="Gujr" typeface=""/>
        <a:font script="Khmr" typeface=""/>
        <a:font script="Knda" typeface=""/>
        <a:font script="Guru" typeface=""/>
        <a:font script="Cans" typeface=""/>
        <a:font script="Cher" typeface=""/>
        <a:font script="Yiii" typeface=""/>
        <a:font script="Tibt" typeface=""/>
        <a:font script="Thaa" typeface=""/>
        <a:font script="Deva" typeface=""/>
        <a:font script="Telu" typeface=""/>
        <a:font script="Taml" typeface=""/>
        <a:font script="Syrc" typeface=""/>
        <a:font script="Orya" typeface=""/>
        <a:font script="Mlym" typeface=""/>
        <a:font script="Laoo" typeface=""/>
        <a:font script="Sinh" typeface=""/>
        <a:font script="Mong" typeface=""/>
        <a:font script="Viet" typeface=""/>
        <a:font script="Uigh" typeface=""/>
        <a:font script="Geor" typeface=""/>
        <a:font script="Mymr"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12700">
          <a:solidFill>
            <a:schemeClr val="phClr"/>
          </a:solidFill>
        </a:ln>
        <a:ln w="1905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C6116EAA-2F67-4BD2-92ED-F740BD315EAC}">
  <ds:schemaRefs>
    <ds:schemaRef ds:uri="http://schemas.openxmlformats.org/officeDocument/2006/bibliography"/>
  </ds:schemaRefs>
</ds:datastoreItem>
</file>

<file path=customXml/itemProps2.xml><?xml version="1.0" encoding="utf-8"?>
<ds:datastoreItem xmlns:ds="http://schemas.openxmlformats.org/officeDocument/2006/customXml" ds:itemID="{D62FBA0F-B064-43A2-BAB5-1AA034309E9D}"/>
</file>

<file path=customXml/itemProps3.xml><?xml version="1.0" encoding="utf-8"?>
<ds:datastoreItem xmlns:ds="http://schemas.openxmlformats.org/officeDocument/2006/customXml" ds:itemID="{609D716A-9163-43F7-822A-E7D79389C42A}"/>
</file>

<file path=customXml/itemProps4.xml><?xml version="1.0" encoding="utf-8"?>
<ds:datastoreItem xmlns:ds="http://schemas.openxmlformats.org/officeDocument/2006/customXml" ds:itemID="{4FCFD430-1484-4162-B363-5C25C964652D}"/>
</file>

<file path=docProps/app.xml><?xml version="1.0" encoding="utf-8"?>
<Properties xmlns="http://schemas.openxmlformats.org/officeDocument/2006/extended-properties" xmlns:vt="http://schemas.openxmlformats.org/officeDocument/2006/docPropsVTypes">
  <Template>Normal</Template>
  <TotalTime>23</TotalTime>
  <Pages>1</Pages>
  <Words>4786</Words>
  <Characters>27283</Characters>
  <Application>Microsoft Office Word</Application>
  <DocSecurity>0</DocSecurity>
  <Lines>227</Lines>
  <Paragraphs>64</Paragraphs>
  <ScaleCrop>false</ScaleCrop>
  <HeadingPairs>
    <vt:vector size="4" baseType="variant">
      <vt:variant>
        <vt:lpstr>제목</vt:lpstr>
      </vt:variant>
      <vt:variant>
        <vt:i4>1</vt:i4>
      </vt:variant>
      <vt:variant>
        <vt:lpstr>Titel</vt:lpstr>
      </vt:variant>
      <vt:variant>
        <vt:i4>1</vt:i4>
      </vt:variant>
    </vt:vector>
  </HeadingPairs>
  <TitlesOfParts>
    <vt:vector size="2" baseType="lpstr">
      <vt:lpstr>IALA Guideline Macro Enabled Template</vt:lpstr>
      <vt:lpstr>IALA Guideline Macro Enabled Template</vt:lpstr>
    </vt:vector>
  </TitlesOfParts>
  <Manager/>
  <Company/>
  <LinksUpToDate>false</LinksUpToDate>
  <CharactersWithSpaces>32005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
  <cp:keywords/>
  <dc:description/>
  <cp:lastModifiedBy>Naehyuk Yoo</cp:lastModifiedBy>
  <cp:revision>3</cp:revision>
  <cp:lastPrinted>2020-11-25T08:30:00Z</cp:lastPrinted>
  <dcterms:created xsi:type="dcterms:W3CDTF">2024-10-09T12:00:00Z</dcterms:created>
  <dcterms:modified xsi:type="dcterms:W3CDTF">2024-10-11T05:20:00Z</dcterms:modified>
  <cp:version>1200.0100.01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